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6EE1" w14:textId="3DC21287" w:rsidR="0082754E" w:rsidRPr="00E86F1D" w:rsidRDefault="00D915DE" w:rsidP="007C7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6F1D">
        <w:rPr>
          <w:rFonts w:ascii="Times New Roman" w:hAnsi="Times New Roman" w:cs="Times New Roman"/>
          <w:sz w:val="24"/>
          <w:szCs w:val="24"/>
        </w:rPr>
        <w:t>EELNÕU</w:t>
      </w:r>
    </w:p>
    <w:p w14:paraId="117BF9C9" w14:textId="6A028794" w:rsidR="00D915DE" w:rsidRDefault="00E86F1D" w:rsidP="007C7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6F1D">
        <w:rPr>
          <w:rFonts w:ascii="Times New Roman" w:hAnsi="Times New Roman" w:cs="Times New Roman"/>
          <w:sz w:val="24"/>
          <w:szCs w:val="24"/>
        </w:rPr>
        <w:t>2</w:t>
      </w:r>
      <w:r w:rsidR="005A27CA">
        <w:rPr>
          <w:rFonts w:ascii="Times New Roman" w:hAnsi="Times New Roman" w:cs="Times New Roman"/>
          <w:sz w:val="24"/>
          <w:szCs w:val="24"/>
        </w:rPr>
        <w:t>5</w:t>
      </w:r>
      <w:r w:rsidR="00D915DE" w:rsidRPr="00E86F1D">
        <w:rPr>
          <w:rFonts w:ascii="Times New Roman" w:hAnsi="Times New Roman" w:cs="Times New Roman"/>
          <w:sz w:val="24"/>
          <w:szCs w:val="24"/>
        </w:rPr>
        <w:t>.</w:t>
      </w:r>
      <w:r w:rsidR="0056753B" w:rsidRPr="00E86F1D">
        <w:rPr>
          <w:rFonts w:ascii="Times New Roman" w:hAnsi="Times New Roman" w:cs="Times New Roman"/>
          <w:sz w:val="24"/>
          <w:szCs w:val="24"/>
        </w:rPr>
        <w:t>01</w:t>
      </w:r>
      <w:r w:rsidR="00D915DE" w:rsidRPr="00E86F1D">
        <w:rPr>
          <w:rFonts w:ascii="Times New Roman" w:hAnsi="Times New Roman" w:cs="Times New Roman"/>
          <w:sz w:val="24"/>
          <w:szCs w:val="24"/>
        </w:rPr>
        <w:t>.202</w:t>
      </w:r>
      <w:r w:rsidR="0056753B" w:rsidRPr="00E86F1D">
        <w:rPr>
          <w:rFonts w:ascii="Times New Roman" w:hAnsi="Times New Roman" w:cs="Times New Roman"/>
          <w:sz w:val="24"/>
          <w:szCs w:val="24"/>
        </w:rPr>
        <w:t>4</w:t>
      </w:r>
    </w:p>
    <w:p w14:paraId="2D2AC5C9" w14:textId="77777777" w:rsidR="00E86F1D" w:rsidRPr="00E86F1D" w:rsidRDefault="00E86F1D" w:rsidP="007C7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187110" w14:textId="77777777" w:rsidR="00574F64" w:rsidRPr="00E86F1D" w:rsidRDefault="00574F64" w:rsidP="007C7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2AFF70" w14:textId="77777777" w:rsidR="00F00B21" w:rsidRDefault="00F00B21" w:rsidP="007C7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72F8E8" w14:textId="5F8C4647" w:rsidR="00465AF2" w:rsidRPr="00E86F1D" w:rsidRDefault="00465AF2" w:rsidP="007C7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F1D">
        <w:rPr>
          <w:rFonts w:ascii="Times New Roman" w:hAnsi="Times New Roman" w:cs="Times New Roman"/>
          <w:b/>
          <w:bCs/>
          <w:sz w:val="32"/>
          <w:szCs w:val="32"/>
        </w:rPr>
        <w:t xml:space="preserve">Liikluskindlustuse seaduse </w:t>
      </w:r>
      <w:ins w:id="0" w:author="Mari Koik" w:date="2024-02-01T16:49:00Z">
        <w:r w:rsidR="00B037AD">
          <w:rPr>
            <w:rFonts w:ascii="Times New Roman" w:hAnsi="Times New Roman" w:cs="Times New Roman"/>
            <w:b/>
            <w:bCs/>
            <w:sz w:val="32"/>
            <w:szCs w:val="32"/>
          </w:rPr>
          <w:t xml:space="preserve">muutmise </w:t>
        </w:r>
      </w:ins>
      <w:r w:rsidRPr="00E86F1D">
        <w:rPr>
          <w:rFonts w:ascii="Times New Roman" w:hAnsi="Times New Roman" w:cs="Times New Roman"/>
          <w:b/>
          <w:bCs/>
          <w:sz w:val="32"/>
          <w:szCs w:val="32"/>
        </w:rPr>
        <w:t>ja sellega seonduvalt teiste seaduste muutmise seadus</w:t>
      </w:r>
    </w:p>
    <w:p w14:paraId="6D1721EB" w14:textId="77777777" w:rsidR="00465AF2" w:rsidRPr="00E86F1D" w:rsidRDefault="00465AF2" w:rsidP="007C75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3B3F3" w14:textId="3527EED8" w:rsidR="00465AF2" w:rsidRPr="00E86F1D" w:rsidRDefault="00465AF2" w:rsidP="007C75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6F1D">
        <w:rPr>
          <w:rFonts w:ascii="Times New Roman" w:hAnsi="Times New Roman" w:cs="Times New Roman"/>
          <w:b/>
          <w:bCs/>
          <w:sz w:val="24"/>
          <w:szCs w:val="24"/>
        </w:rPr>
        <w:t>§ 1. Liikluskindlustuse seaduse muutmine</w:t>
      </w:r>
    </w:p>
    <w:p w14:paraId="443989DC" w14:textId="77777777" w:rsidR="00B54270" w:rsidRPr="00E86F1D" w:rsidRDefault="00B54270" w:rsidP="007C75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B38AF" w14:textId="77777777" w:rsidR="00465AF2" w:rsidRPr="00E86F1D" w:rsidRDefault="00465AF2" w:rsidP="007C7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F1D">
        <w:rPr>
          <w:rFonts w:ascii="Times New Roman" w:hAnsi="Times New Roman" w:cs="Times New Roman"/>
          <w:sz w:val="24"/>
          <w:szCs w:val="24"/>
        </w:rPr>
        <w:t>Liikluskindlustuse seaduses tehakse järgmised muudatused:</w:t>
      </w:r>
    </w:p>
    <w:p w14:paraId="09910F3E" w14:textId="77777777" w:rsidR="00B54270" w:rsidRPr="00E86F1D" w:rsidRDefault="00B54270" w:rsidP="007C7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A6F63" w14:textId="35A4CDB9" w:rsidR="00465AF2" w:rsidRPr="00E86F1D" w:rsidRDefault="00465AF2" w:rsidP="007C7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376949"/>
      <w:r w:rsidRPr="00E86F1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E86F1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AF2DBA" w:rsidRPr="00E86F1D">
        <w:rPr>
          <w:rFonts w:ascii="Times New Roman" w:hAnsi="Times New Roman" w:cs="Times New Roman"/>
          <w:sz w:val="24"/>
          <w:szCs w:val="24"/>
        </w:rPr>
        <w:t xml:space="preserve">1 </w:t>
      </w:r>
      <w:r w:rsidR="00D46E79" w:rsidRPr="00E86F1D">
        <w:rPr>
          <w:rFonts w:ascii="Times New Roman" w:hAnsi="Times New Roman" w:cs="Times New Roman"/>
          <w:sz w:val="24"/>
          <w:szCs w:val="24"/>
        </w:rPr>
        <w:t xml:space="preserve">pealkiri ja </w:t>
      </w:r>
      <w:r w:rsidR="00AF2DBA" w:rsidRPr="00E86F1D">
        <w:rPr>
          <w:rFonts w:ascii="Times New Roman" w:hAnsi="Times New Roman" w:cs="Times New Roman"/>
          <w:sz w:val="24"/>
          <w:szCs w:val="24"/>
        </w:rPr>
        <w:t xml:space="preserve">lõige 1 muudetakse </w:t>
      </w:r>
      <w:r w:rsidR="00D46E79" w:rsidRPr="00E86F1D">
        <w:rPr>
          <w:rFonts w:ascii="Times New Roman" w:hAnsi="Times New Roman" w:cs="Times New Roman"/>
          <w:sz w:val="24"/>
          <w:szCs w:val="24"/>
        </w:rPr>
        <w:t>ning</w:t>
      </w:r>
      <w:r w:rsidR="00AF2DBA" w:rsidRPr="00E86F1D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bookmarkEnd w:id="1"/>
    <w:p w14:paraId="4223BF6B" w14:textId="7151BCB6" w:rsidR="00D46E79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D46E7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§ 1. </w:t>
      </w:r>
      <w:r w:rsidR="00C138DC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Seaduse </w:t>
      </w:r>
      <w:r w:rsidR="00A26626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r</w:t>
      </w:r>
      <w:r w:rsidR="00D46E7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eguleerimis- ja kohaldamisala</w:t>
      </w:r>
    </w:p>
    <w:p w14:paraId="5B556F91" w14:textId="1EFAE934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(1) Käesoleva seadusega reguleeritakse</w:t>
      </w:r>
      <w:r w:rsidR="00F916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commentRangeStart w:id="2"/>
      <w:r w:rsidR="00F916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sõiduki</w:t>
      </w:r>
      <w:r w:rsidR="00C0533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transpordivahendina </w:t>
      </w:r>
      <w:r w:rsidR="00646BF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kasutamise käigus </w:t>
      </w:r>
      <w:commentRangeEnd w:id="2"/>
      <w:r w:rsidR="005D74BA">
        <w:rPr>
          <w:rStyle w:val="Kommentaariviide"/>
          <w:kern w:val="0"/>
          <w14:ligatures w14:val="none"/>
        </w:rPr>
        <w:commentReference w:id="2"/>
      </w:r>
      <w:r w:rsidR="00646BF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kahju põhjustamisest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tuleneva vastutuse kohustuslikku kindlustust (edaspidi </w:t>
      </w:r>
      <w:r w:rsidRPr="00E86F1D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kohustuslik liikluskindlustus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), kindlustamata sõidukile rakenduvat sundkindlustust (edaspidi </w:t>
      </w:r>
      <w:r w:rsidRPr="00E86F1D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automaatne liikluskindlustus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ja vastutust kindlustamata sõiduki juhtimise eest.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7F48FA9A" w14:textId="25B4E94F" w:rsidR="00B54270" w:rsidRPr="00E86F1D" w:rsidRDefault="00B5427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2A15F76" w14:textId="6B9CE7EC" w:rsidR="00F916F1" w:rsidRPr="00E86F1D" w:rsidRDefault="00F916F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" w:name="_Hlk134377185"/>
      <w:bookmarkStart w:id="4" w:name="_Hlk135046591"/>
      <w:bookmarkStart w:id="5" w:name="_Hlk13928819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 täiendatakse lõigetega 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0B4CB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142DFE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bookmarkEnd w:id="3"/>
    <w:p w14:paraId="77A5FAC5" w14:textId="2A2297F2" w:rsidR="00E14503" w:rsidRPr="00E86F1D" w:rsidRDefault="00F916F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(1</w:t>
      </w:r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Käesolevat seadust kohaldatakse sõiduki mis tahes kasutamisele transpordivahendina, sõltumata maastikust, millel sõidukit kasutatakse, ja sellest, kas sõiduk seisab või liigub.</w:t>
      </w:r>
    </w:p>
    <w:p w14:paraId="21EB21CC" w14:textId="77777777" w:rsidR="00292266" w:rsidRPr="00E86F1D" w:rsidRDefault="0029226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6" w:name="_Hlk132363598"/>
    </w:p>
    <w:p w14:paraId="35924364" w14:textId="0C2BE221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(1</w:t>
      </w:r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Käesolevat seadust ei kohaldata, kui </w:t>
      </w:r>
      <w:r w:rsidR="00D46E7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juhtumi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toimumise ajal kasutati sõidukit muul otstarbel kui transpordivahendina, muu hulgas:</w:t>
      </w:r>
      <w:bookmarkEnd w:id="6"/>
    </w:p>
    <w:p w14:paraId="09A5B55F" w14:textId="3F237DD4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terrorikuriteo toimepanemise vahendina;</w:t>
      </w:r>
    </w:p>
    <w:p w14:paraId="2EA507B8" w14:textId="17478345" w:rsidR="005A32AF" w:rsidRPr="00E86F1D" w:rsidRDefault="00657A3E" w:rsidP="007C75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135045454"/>
      <w:bookmarkEnd w:id="4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2) </w:t>
      </w:r>
      <w:r w:rsidR="00B92200" w:rsidRPr="00E86F1D">
        <w:rPr>
          <w:rFonts w:ascii="Times New Roman" w:eastAsia="Calibri" w:hAnsi="Times New Roman" w:cs="Times New Roman"/>
          <w:sz w:val="24"/>
          <w:szCs w:val="24"/>
        </w:rPr>
        <w:t xml:space="preserve">spordivahendina võistlusel, treeningul, koolitusel </w:t>
      </w:r>
      <w:commentRangeStart w:id="8"/>
      <w:del w:id="9" w:author="Katariina Kärsten" w:date="2024-02-12T11:41:00Z">
        <w:r w:rsidR="00B92200" w:rsidRPr="00E86F1D" w:rsidDel="00320485">
          <w:rPr>
            <w:rFonts w:ascii="Times New Roman" w:eastAsia="Calibri" w:hAnsi="Times New Roman" w:cs="Times New Roman"/>
            <w:sz w:val="24"/>
            <w:szCs w:val="24"/>
          </w:rPr>
          <w:delText xml:space="preserve">ja </w:delText>
        </w:r>
      </w:del>
      <w:commentRangeEnd w:id="8"/>
      <w:ins w:id="10" w:author="Katariina Kärsten" w:date="2024-02-12T11:41:00Z">
        <w:r w:rsidR="00320485">
          <w:rPr>
            <w:rFonts w:ascii="Times New Roman" w:eastAsia="Calibri" w:hAnsi="Times New Roman" w:cs="Times New Roman"/>
            <w:sz w:val="24"/>
            <w:szCs w:val="24"/>
          </w:rPr>
          <w:t>või</w:t>
        </w:r>
        <w:r w:rsidR="00320485" w:rsidRPr="00E86F1D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320485">
        <w:rPr>
          <w:rStyle w:val="Kommentaariviide"/>
          <w:kern w:val="0"/>
          <w14:ligatures w14:val="none"/>
        </w:rPr>
        <w:commentReference w:id="8"/>
      </w:r>
      <w:r w:rsidR="00B92200" w:rsidRPr="00E86F1D">
        <w:rPr>
          <w:rFonts w:ascii="Times New Roman" w:eastAsia="Calibri" w:hAnsi="Times New Roman" w:cs="Times New Roman"/>
          <w:sz w:val="24"/>
          <w:szCs w:val="24"/>
        </w:rPr>
        <w:t>muul samalaadsel üritusel, kui tee või ala, millel sõidukit kasutatakse</w:t>
      </w:r>
      <w:r w:rsidR="004C0B2E" w:rsidRPr="00E86F1D">
        <w:rPr>
          <w:rFonts w:ascii="Times New Roman" w:eastAsia="Calibri" w:hAnsi="Times New Roman" w:cs="Times New Roman"/>
          <w:sz w:val="24"/>
          <w:szCs w:val="24"/>
        </w:rPr>
        <w:t>,</w:t>
      </w:r>
      <w:r w:rsidR="00B92200" w:rsidRPr="00E86F1D">
        <w:rPr>
          <w:rFonts w:ascii="Times New Roman" w:eastAsia="Calibri" w:hAnsi="Times New Roman" w:cs="Times New Roman"/>
          <w:sz w:val="24"/>
          <w:szCs w:val="24"/>
        </w:rPr>
        <w:t xml:space="preserve"> on jalakäijatele, pealtvaatajatele ja teistele sõidukitele suletud, arvestades käesoleva seaduse § 45 lõikes 4 sätestatut</w:t>
      </w:r>
      <w:r w:rsidR="005A32AF" w:rsidRPr="00E86F1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77C5182" w14:textId="16743B87" w:rsidR="00657A3E" w:rsidRPr="00E86F1D" w:rsidRDefault="005A32A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sz w:val="24"/>
          <w:szCs w:val="24"/>
        </w:rPr>
        <w:t>3) tööseadmena ja realiseerus tööseadmena kasutamisele iseloomulik risk</w:t>
      </w:r>
      <w:r w:rsidR="00B92200" w:rsidRPr="00E86F1D">
        <w:rPr>
          <w:rFonts w:ascii="Times New Roman" w:eastAsia="Calibri" w:hAnsi="Times New Roman" w:cs="Times New Roman"/>
          <w:sz w:val="24"/>
          <w:szCs w:val="24"/>
        </w:rPr>
        <w:t>.</w:t>
      </w:r>
      <w:r w:rsidR="00657A3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bookmarkEnd w:id="5"/>
    <w:p w14:paraId="274FDA6B" w14:textId="77777777" w:rsidR="00657A3E" w:rsidRPr="00E86F1D" w:rsidRDefault="00657A3E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10895E" w14:textId="6D4FA76A" w:rsidR="00DB40C2" w:rsidRPr="00E86F1D" w:rsidRDefault="00194B31" w:rsidP="007C7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36614893"/>
      <w:r w:rsidRPr="00E86F1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B40C2" w:rsidRPr="00E86F1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B40C2" w:rsidRPr="00E86F1D">
        <w:rPr>
          <w:rFonts w:ascii="Times New Roman" w:hAnsi="Times New Roman" w:cs="Times New Roman"/>
          <w:sz w:val="24"/>
          <w:szCs w:val="24"/>
        </w:rPr>
        <w:t xml:space="preserve"> paragrahvi 3 lõige 3 muudetakse ja sõnastatakse järgmiselt:</w:t>
      </w:r>
    </w:p>
    <w:p w14:paraId="218FA2A4" w14:textId="310F5819" w:rsidR="00264B07" w:rsidRPr="00E86F1D" w:rsidRDefault="00EC542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„(3) Välisriigis põhiasukohta omava sõiduki ja liiklusregistris registreerimise kohustus</w:t>
      </w:r>
      <w:r w:rsidR="00EB3B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eta sõiduki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juhil peab liikluses osalemise korral kaasas olema poliis, roheline kaart või muu kohustusliku lepingu olemasolu tõendav dokument</w:t>
      </w:r>
      <w:r w:rsidR="00646BF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mille võib esitada ka elektroonilisel kujul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.“;</w:t>
      </w:r>
    </w:p>
    <w:p w14:paraId="26982CD3" w14:textId="77777777" w:rsidR="00A26626" w:rsidRPr="00E86F1D" w:rsidRDefault="00A2662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AC5675" w14:textId="60764E96" w:rsidR="00A26626" w:rsidRPr="00E86F1D" w:rsidRDefault="00A2662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2" w:name="_Hlk153192775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seadust täiendatakse §-ga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 xml:space="preserve">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1639B034" w14:textId="71B976C1" w:rsidR="00A26626" w:rsidRPr="00E86F1D" w:rsidRDefault="00A26626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3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 Sõiduk</w:t>
      </w:r>
    </w:p>
    <w:bookmarkEnd w:id="11"/>
    <w:p w14:paraId="5D733A8F" w14:textId="184A0DF0" w:rsidR="00A26626" w:rsidRPr="00E86F1D" w:rsidRDefault="00C418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</w:t>
      </w:r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Sõiduk käesoleva seaduse tähenduses on üksnes mootori jõul liikuv </w:t>
      </w:r>
      <w:commentRangeStart w:id="13"/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maismaa</w:t>
      </w:r>
      <w:del w:id="14" w:author="Mari Koik" w:date="2024-02-01T16:49:00Z">
        <w:r w:rsidR="00A26626" w:rsidRPr="00E86F1D" w:rsidDel="0026146B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</w:del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sõiduk</w:t>
      </w:r>
      <w:commentRangeEnd w:id="13"/>
      <w:r w:rsidR="00A915FC">
        <w:rPr>
          <w:rStyle w:val="Kommentaariviide"/>
          <w:kern w:val="0"/>
          <w14:ligatures w14:val="none"/>
        </w:rPr>
        <w:commentReference w:id="13"/>
      </w:r>
      <w:r w:rsidR="00A2662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samuti selle haagis.</w:t>
      </w:r>
    </w:p>
    <w:p w14:paraId="0DFB65FD" w14:textId="77777777" w:rsidR="00C41881" w:rsidRPr="00E86F1D" w:rsidRDefault="00C418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084634C" w14:textId="6FA951B0" w:rsidR="00C41881" w:rsidRPr="00E86F1D" w:rsidRDefault="00C418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(2) Käesoleva seaduse tähenduses ei loeta sõidukiks:</w:t>
      </w:r>
    </w:p>
    <w:p w14:paraId="71E1F98D" w14:textId="77B8EBF5" w:rsidR="00C41881" w:rsidRPr="00E86F1D" w:rsidRDefault="00C418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üksnes füüsilise puudega inimeste jaoks ette nähtud mootori jõul liikuv</w:t>
      </w:r>
      <w:r w:rsidR="00A917A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at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ratastoolsõidukit;</w:t>
      </w:r>
    </w:p>
    <w:p w14:paraId="052F971B" w14:textId="7A493F23" w:rsidR="00C41881" w:rsidRPr="00E86F1D" w:rsidRDefault="00C418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raudteesõidukit ja muud rööbassõidukit, välja arvatud tramm.“;</w:t>
      </w:r>
    </w:p>
    <w:bookmarkEnd w:id="12"/>
    <w:p w14:paraId="785AE5EC" w14:textId="77777777" w:rsidR="00DB40C2" w:rsidRPr="00E86F1D" w:rsidRDefault="00DB40C2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59C23B" w14:textId="4DAFB0F7" w:rsidR="00AF2DBA" w:rsidRPr="00E86F1D" w:rsidRDefault="008A412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5" w:name="_Hlk134616796"/>
      <w:bookmarkEnd w:id="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="00AF2DBA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F2DB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 seni</w:t>
      </w:r>
      <w:r w:rsidR="00B43A2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 tekst loetakse lõikeks 1 ja</w:t>
      </w:r>
      <w:r w:rsidR="00AF2DB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selle sissejuhatav </w:t>
      </w:r>
      <w:r w:rsidR="00A31BC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lause</w:t>
      </w:r>
      <w:r w:rsidR="00AF2DB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osa ning punkt 1 muudetakse ja sõnastatakse järgmiselt:</w:t>
      </w:r>
    </w:p>
    <w:p w14:paraId="3AD8982D" w14:textId="6204DC2F" w:rsidR="00E14503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6" w:name="_Hlk145271275"/>
      <w:bookmarkEnd w:id="1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B43A2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Leping tuleb sõlmida järgmis</w:t>
      </w:r>
      <w:r w:rsidR="00474B8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 </w:t>
      </w:r>
      <w:r w:rsidR="00730FC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sõidukite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suhtes</w:t>
      </w:r>
      <w:bookmarkEnd w:id="16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mille põhiasukoht on Eestis:</w:t>
      </w:r>
    </w:p>
    <w:p w14:paraId="1C30783D" w14:textId="5B0F3D3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 sõiduk, sealhulgas maastikusõiduk, mis on registreeritud või tuleb registreerida liiklusseaduse alusel loodud liiklusregistris (edaspidi </w:t>
      </w:r>
      <w:r w:rsidRPr="00E86F1D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liiklusregister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="00B542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r w:rsidR="006F2D8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68F9E8AB" w14:textId="77777777" w:rsidR="00FE125F" w:rsidRPr="00E86F1D" w:rsidRDefault="00FE125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4CEE8DF" w14:textId="16502858" w:rsidR="00FE125F" w:rsidRPr="00320485" w:rsidRDefault="008A412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2048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</w:t>
      </w:r>
      <w:r w:rsidR="00FE125F" w:rsidRPr="0032048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FE125F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 lõike 1 punkt 5 tunnistatakse kehtetuks;</w:t>
      </w:r>
    </w:p>
    <w:p w14:paraId="254E288B" w14:textId="77777777" w:rsidR="00B54270" w:rsidRPr="00320485" w:rsidRDefault="00B5427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FB3C917" w14:textId="05D7100C" w:rsidR="00B54270" w:rsidRPr="00E86F1D" w:rsidRDefault="008A412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7" w:name="_Hlk131354545"/>
      <w:bookmarkStart w:id="18" w:name="_Hlk135127502"/>
      <w:r w:rsidRPr="0032048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</w:t>
      </w:r>
      <w:r w:rsidR="00B54270" w:rsidRPr="0032048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B5427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 </w:t>
      </w:r>
      <w:ins w:id="19" w:author="Katariina Kärsten" w:date="2024-02-12T11:44:00Z">
        <w:r w:rsidR="00320485" w:rsidRPr="00320485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tekst loeta</w:t>
        </w:r>
      </w:ins>
      <w:ins w:id="20" w:author="Katariina Kärsten" w:date="2024-02-12T11:45:00Z">
        <w:r w:rsidR="00320485" w:rsidRPr="00320485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kse lõikeks 1 ning </w:t>
        </w:r>
      </w:ins>
      <w:r w:rsidR="00B5427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lõiget </w:t>
      </w:r>
      <w:del w:id="21" w:author="Katariina Kärsten" w:date="2024-02-12T11:59:00Z">
        <w:r w:rsidR="00B54270" w:rsidRPr="00320485" w:rsidDel="00381952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1 </w:delText>
        </w:r>
      </w:del>
      <w:r w:rsidR="00B5427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täiendatakse </w:t>
      </w:r>
      <w:r w:rsidR="00B43A21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punkti</w:t>
      </w:r>
      <w:r w:rsidR="005A32AF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de</w:t>
      </w:r>
      <w:r w:rsidR="00B43A21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ga</w:t>
      </w:r>
      <w:r w:rsidR="003A280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E125F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="00B5427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A32AF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7 </w:t>
      </w:r>
      <w:r w:rsidR="00B54270" w:rsidRPr="003204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</w:t>
      </w:r>
      <w:r w:rsidR="00B542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sõnastuses:</w:t>
      </w:r>
    </w:p>
    <w:p w14:paraId="33FF7BC4" w14:textId="63319E5D" w:rsidR="005A32AF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FE125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muu sõiduk, mille </w:t>
      </w:r>
      <w:bookmarkStart w:id="22" w:name="_Hlk145617402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valmistajakiirus ületab 25 kilomeetrit tunnis</w:t>
      </w:r>
      <w:r w:rsidR="0087780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või sõiduk, mille valmistajakiirus ületab 14 kilomeetrit tunnis ning </w:t>
      </w:r>
      <w:ins w:id="23" w:author="Mari Koik" w:date="2024-02-01T16:58:00Z">
        <w:r w:rsidR="0026146B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mille mass 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täisvarustusega</w:t>
      </w:r>
      <w:del w:id="24" w:author="Mari Koik" w:date="2024-02-01T16:59:00Z">
        <w:r w:rsidR="00E14503" w:rsidRPr="00E86F1D" w:rsidDel="0026146B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sõiduki mass</w:delText>
        </w:r>
      </w:del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ilma veoseta ja juhita on suurem kui 25 kilogrammi</w:t>
      </w:r>
      <w:bookmarkEnd w:id="17"/>
      <w:bookmarkEnd w:id="22"/>
      <w:r w:rsidR="005A32A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5BBB0576" w14:textId="57509178" w:rsidR="00F74934" w:rsidRPr="00E86F1D" w:rsidRDefault="005A32A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7)</w:t>
      </w:r>
      <w:r w:rsidRPr="00E86F1D">
        <w:t xml:space="preserve"> </w:t>
      </w:r>
      <w:del w:id="25" w:author="Mari Koik" w:date="2024-02-02T13:45:00Z">
        <w:r w:rsidRPr="00E86F1D" w:rsidDel="00167672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eelmistes </w:delText>
        </w:r>
      </w:del>
      <w:ins w:id="26" w:author="Katariina Kärsten" w:date="2024-02-12T11:59:00Z">
        <w:r w:rsidR="00381952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käesoleva lõike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punktides </w:t>
      </w:r>
      <w:ins w:id="27" w:author="Mari Koik" w:date="2024-02-02T13:45:00Z">
        <w:r w:rsidR="00167672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1–6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nimetatud sõiduki haagis.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bookmarkEnd w:id="18"/>
    <w:p w14:paraId="1DD3E8C4" w14:textId="77777777" w:rsidR="00B54270" w:rsidRPr="00E86F1D" w:rsidRDefault="00B5427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14D5641" w14:textId="4ED35101" w:rsidR="00B54270" w:rsidRPr="00E86F1D" w:rsidRDefault="008A412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8" w:name="_Hlk13437814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</w:t>
      </w:r>
      <w:r w:rsidR="00B5427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B542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="00B542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täiendatakse </w:t>
      </w:r>
      <w:r w:rsidR="00C418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lõikega 2</w:t>
      </w:r>
      <w:r w:rsidR="00B542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bookmarkEnd w:id="28"/>
    <w:p w14:paraId="580DD4EF" w14:textId="7BCD843D" w:rsidR="00E14503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(2) Leping tuleb sõlmida ka välisriigis, välja arvatud Euroopa Majanduspiirkonna lepinguriigis ja Šveitsi Konföderatsioonis, (edaspidi </w:t>
      </w:r>
      <w:r w:rsidR="00E14503" w:rsidRPr="00E86F1D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kolmas riik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põhiasukohta omava sõiduki suhtes, millega kahju tekitamisest tulenev vastutus ei ole kindlustatud.</w:t>
      </w:r>
      <w:r w:rsidR="00C418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0E9B9730" w14:textId="77777777" w:rsidR="00533515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4AFAA64" w14:textId="00D44B68" w:rsidR="00533515" w:rsidRPr="00E86F1D" w:rsidRDefault="008A412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9" w:name="_Hlk134379132"/>
      <w:bookmarkStart w:id="30" w:name="_Hlk139288162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9</w:t>
      </w:r>
      <w:r w:rsidR="0053351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</w:t>
      </w:r>
      <w:r w:rsidR="00313D2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="005335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tekst muudetakse ja sõnastatakse järgmiselt:</w:t>
      </w:r>
    </w:p>
    <w:p w14:paraId="12B60E80" w14:textId="076A47FF" w:rsidR="00E14503" w:rsidRPr="00E86F1D" w:rsidRDefault="00533515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bookmarkStart w:id="31" w:name="_Hlk135834561"/>
      <w:bookmarkEnd w:id="29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Lepingu sõlmimise kohustust ei ole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järgmis</w:t>
      </w:r>
      <w:r w:rsidR="0087780F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e kindlustuskohustusega hõlmatud sõiduki</w:t>
      </w:r>
      <w:r w:rsidR="0087780F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te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suhtes:</w:t>
      </w:r>
    </w:p>
    <w:p w14:paraId="3A033D60" w14:textId="7777777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1) sõiduk, mis on liiklusregistrist ajutiselt kustutatud või mille registrikanne on peatatud liiklusseaduses sätestatud korras, kui </w:t>
      </w:r>
      <w:bookmarkStart w:id="32" w:name="_Hlk133262742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käesolevast seadusest ei tulene teisiti</w:t>
      </w:r>
      <w:bookmarkEnd w:id="32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;</w:t>
      </w:r>
    </w:p>
    <w:p w14:paraId="1C3D5DCD" w14:textId="2E957CBB" w:rsidR="00E14503" w:rsidRPr="00E86F1D" w:rsidRDefault="00EA3D71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) </w:t>
      </w:r>
      <w:r w:rsidR="00CE49E8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maastikusõiduk, 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vanasõiduk ja võistlussõiduk, mida ei kasutata</w:t>
      </w:r>
      <w:r w:rsidR="00E86F1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liiklemiseks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;</w:t>
      </w:r>
    </w:p>
    <w:p w14:paraId="4C399736" w14:textId="02F69AF9" w:rsidR="00E14503" w:rsidRPr="00E86F1D" w:rsidRDefault="00EA3D71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)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Kaitseväe, Kaitsepolitseiameti, Kaitseliidu ning Politsei- ja Piirivalveameti valduses 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olev sõiduk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mille omanik või vastutav kasutaja on eelnimetatud asutus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ja mida kasutatakse Eestis;</w:t>
      </w:r>
    </w:p>
    <w:p w14:paraId="2103D2BF" w14:textId="3286E3DE" w:rsidR="00561043" w:rsidRPr="00E86F1D" w:rsidRDefault="00561043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4) liiklusregistris </w:t>
      </w:r>
      <w:r w:rsidR="003A5709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registreerimata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sõiduk, mida kasutatakse </w:t>
      </w:r>
      <w:r w:rsidR="004B2318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väljaspool teeliiklust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üksnes avalikuks liikluseks suletud lennuvälja</w:t>
      </w:r>
      <w:r w:rsidR="00304B69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sadama või kinnistu territooriumil või muul avalikuks liikluseks suletud alal;</w:t>
      </w:r>
    </w:p>
    <w:bookmarkEnd w:id="31"/>
    <w:p w14:paraId="01AE11B5" w14:textId="62B4B780" w:rsidR="00E14503" w:rsidRPr="00E86F1D" w:rsidRDefault="00EA3D71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5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) sõiduk, mis tuleks liiklusregistris registreerida, kuid mi</w:t>
      </w:r>
      <w:ins w:id="33" w:author="Mari Koik" w:date="2024-02-01T16:59:00Z">
        <w:r w:rsidR="00750118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t>lle</w:t>
        </w:r>
      </w:ins>
      <w:del w:id="34" w:author="Mari Koik" w:date="2024-02-01T16:59:00Z">
        <w:r w:rsidR="00E14503" w:rsidRPr="00E86F1D" w:rsidDel="00750118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delText>da</w:delText>
        </w:r>
      </w:del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ins w:id="35" w:author="Mari Koik" w:date="2024-02-01T16:59:00Z">
        <w:r w:rsidR="00750118" w:rsidRPr="00E86F1D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t xml:space="preserve">nõuetele mittevastavuse tõttu </w:t>
        </w:r>
      </w:ins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ei ole võimalik </w:t>
      </w:r>
      <w:ins w:id="36" w:author="Mari Koik" w:date="2024-02-01T17:00:00Z">
        <w:r w:rsidR="00750118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t xml:space="preserve">seda </w:t>
        </w:r>
      </w:ins>
      <w:del w:id="37" w:author="Mari Koik" w:date="2024-02-01T16:59:00Z">
        <w:r w:rsidR="00E14503" w:rsidRPr="00E86F1D" w:rsidDel="00750118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delText xml:space="preserve">nõuetele mittevastavuse tõttu </w:delText>
        </w:r>
      </w:del>
      <w:r w:rsidR="00587C28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teha</w:t>
      </w:r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ning mida ei ole </w:t>
      </w:r>
      <w:ins w:id="38" w:author="Mari Koik" w:date="2024-02-02T13:51:00Z">
        <w:r w:rsidR="005D74BA" w:rsidRPr="00E86F1D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t xml:space="preserve">seetõttu </w:t>
        </w:r>
      </w:ins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lubatud </w:t>
      </w:r>
      <w:del w:id="39" w:author="Mari Koik" w:date="2024-02-02T13:51:00Z">
        <w:r w:rsidR="00E14503" w:rsidRPr="00E86F1D" w:rsidDel="005D74BA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delText xml:space="preserve">seetõttu </w:delText>
        </w:r>
      </w:del>
      <w:r w:rsidR="00E14503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liikluses kasutada.</w:t>
      </w:r>
      <w:r w:rsidR="007928D1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“;</w:t>
      </w:r>
    </w:p>
    <w:p w14:paraId="51B8041C" w14:textId="77777777" w:rsidR="00DB172B" w:rsidRPr="00E86F1D" w:rsidRDefault="00DB172B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bookmarkEnd w:id="30"/>
    <w:p w14:paraId="3FD1C39C" w14:textId="61151582" w:rsidR="00E14503" w:rsidRPr="00E86F1D" w:rsidRDefault="00815AAB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10)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</w:t>
      </w:r>
      <w:r w:rsidR="00E6588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="00E6588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lõige 2 muudetakse ja sõnastatakse järgmiselt:</w:t>
      </w:r>
    </w:p>
    <w:p w14:paraId="6104EA21" w14:textId="2CDE62A9" w:rsidR="00507014" w:rsidRPr="00E86F1D" w:rsidRDefault="00E6588F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(2) Käesoleva paragrahvi lõikes 1 sätestatud kindlustuskohustuse erisust ei kohaldata käesoleva seaduse § 4 </w:t>
      </w:r>
      <w:r w:rsidR="00523F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lõike 1 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punktides </w:t>
      </w:r>
      <w:bookmarkStart w:id="40" w:name="_Hlk156391142"/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523F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0F5CE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 ja 6 ning lõikes 2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nimetatud sõidukite </w:t>
      </w:r>
      <w:r w:rsidR="000F5CE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maastikusõidukite </w:t>
      </w:r>
      <w:r w:rsidR="005B4EF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ning nende haagiste </w:t>
      </w:r>
      <w:bookmarkEnd w:id="40"/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suhtes.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1FF34857" w14:textId="77777777" w:rsidR="00CB437C" w:rsidRPr="00E86F1D" w:rsidRDefault="00CB437C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BC63E0" w14:textId="01213EC1" w:rsidR="00CB437C" w:rsidRPr="00E86F1D" w:rsidRDefault="00B6698E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="00E6588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370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6 täiendatakse lõigetega </w:t>
      </w:r>
      <w:r w:rsidR="00E6588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</w:t>
      </w:r>
      <w:r w:rsidR="00E6588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622ABF3C" w14:textId="3E819651" w:rsidR="00185AD8" w:rsidRPr="00E86F1D" w:rsidRDefault="00FB2AFB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commentRangeStart w:id="41"/>
      <w:ins w:id="42" w:author="Katariina Kärsten" w:date="2024-02-12T15:51:00Z">
        <w:r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„</w:t>
        </w:r>
        <w:commentRangeEnd w:id="41"/>
        <w:r>
          <w:rPr>
            <w:rStyle w:val="Kommentaariviide"/>
            <w:kern w:val="0"/>
            <w14:ligatures w14:val="none"/>
          </w:rPr>
          <w:commentReference w:id="41"/>
        </w:r>
      </w:ins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(4) Fond saadab kindlustuskohustusega isikule kindlustuskohustust</w:t>
      </w:r>
      <w:r w:rsidR="00F2655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sealhulgas käesolevas paragrahvi</w:t>
      </w:r>
      <w:r w:rsidR="0018034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</w:t>
      </w:r>
      <w:r w:rsidR="00F2655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sätestatud liikluskindlustuse erisust</w:t>
      </w:r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selgitava teabe elektrooniliselt</w:t>
      </w:r>
      <w:r w:rsidR="002877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vajaduse ja võimaluse korral enne ning mõistliku aja jooksul </w:t>
      </w:r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pärast </w:t>
      </w:r>
      <w:bookmarkStart w:id="43" w:name="_Hlk156389225"/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liikluskindlustuse erisus</w:t>
      </w:r>
      <w:bookmarkEnd w:id="43"/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="002877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85AD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rakendumist.</w:t>
      </w:r>
    </w:p>
    <w:p w14:paraId="1CF75CF5" w14:textId="77777777" w:rsidR="00185AD8" w:rsidRPr="00E86F1D" w:rsidRDefault="00185AD8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DA73D3F" w14:textId="50AF312F" w:rsidR="00CB437C" w:rsidRPr="00E86F1D" w:rsidRDefault="00185AD8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(5) Käesoleva paragrahvi lõikes 4 nimetatud teabel on informatiivne tähendus ja selle kättetoimetamisele ei kohaldata haldusmenetluse seaduses sätestatut. Nimetatud teabe saatmisest ega kättesaamisest ei sõltu liikluskindlustuse erisuse rakendumine.“</w:t>
      </w:r>
      <w:r w:rsidR="00F2655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0BD425E1" w14:textId="77777777" w:rsidR="00815AAB" w:rsidRPr="00E86F1D" w:rsidRDefault="00815AAB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44" w:name="_Hlk134612983"/>
      <w:bookmarkStart w:id="45" w:name="_Hlk134612612"/>
      <w:bookmarkStart w:id="46" w:name="_Hlk153798066"/>
    </w:p>
    <w:p w14:paraId="39A19884" w14:textId="7EAB23E3" w:rsidR="003F46E4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12</w:t>
      </w:r>
      <w:r w:rsidR="003F46E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F4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8 lõige 1 muudetakse ja sõnastatakse järgmiselt:</w:t>
      </w:r>
      <w:bookmarkEnd w:id="44"/>
    </w:p>
    <w:bookmarkEnd w:id="45"/>
    <w:p w14:paraId="5AC674CA" w14:textId="3AFA6BF0" w:rsidR="00E14503" w:rsidRPr="00E86F1D" w:rsidRDefault="003F46E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Kindlustusjuhtum on kolmandale isikule </w:t>
      </w:r>
      <w:r w:rsidR="00B751E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kindlustuskohustusega hõlmatud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sõiduki</w:t>
      </w:r>
      <w:r w:rsidR="000168D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ga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kahju tekitamine</w:t>
      </w:r>
      <w:r w:rsidR="000168D4" w:rsidRPr="00E86F1D">
        <w:rPr>
          <w:rFonts w:ascii="Times New Roman" w:hAnsi="Times New Roman" w:cs="Times New Roman"/>
        </w:rPr>
        <w:t xml:space="preserve"> </w:t>
      </w:r>
      <w:r w:rsidR="000168D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sõiduki transpordivahendina kasutamise käigus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bookmarkEnd w:id="46"/>
    <w:p w14:paraId="2771AB45" w14:textId="77777777" w:rsidR="003F46E4" w:rsidRPr="00E86F1D" w:rsidRDefault="003F46E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BA8E13B" w14:textId="46B66C9F" w:rsidR="003F46E4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47" w:name="_Hlk13461344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13</w:t>
      </w:r>
      <w:r w:rsidR="003F46E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F4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8 lõige 2 tunnistatakse kehtetuks;</w:t>
      </w:r>
      <w:bookmarkEnd w:id="47"/>
    </w:p>
    <w:p w14:paraId="7C73DE67" w14:textId="77777777" w:rsidR="003743BF" w:rsidRPr="00E86F1D" w:rsidRDefault="003743B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4357504" w14:textId="6A652A3E" w:rsidR="003743BF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14</w:t>
      </w:r>
      <w:r w:rsidR="003743B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743B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9 täiendatakse lõikega 3 järgmises sõnastuses:</w:t>
      </w:r>
    </w:p>
    <w:p w14:paraId="52F637AF" w14:textId="6D96FD9B" w:rsidR="006A66E2" w:rsidRPr="00E86F1D" w:rsidRDefault="003743B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„(3) </w:t>
      </w:r>
      <w:del w:id="48" w:author="Mari Koik" w:date="2024-02-02T16:28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Käesoleva seaduse </w:delText>
        </w:r>
      </w:del>
      <w:del w:id="49" w:author="Mari Koik" w:date="2024-02-02T16:25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tähenduses </w:delText>
        </w:r>
      </w:del>
      <w:del w:id="50" w:author="Mari Koik" w:date="2024-02-02T16:27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loetakse sõidukile </w:delText>
        </w:r>
      </w:del>
      <w:del w:id="51" w:author="Mari Koik" w:date="2024-02-01T17:00:00Z">
        <w:r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omistatud </w:delText>
        </w:r>
      </w:del>
      <w:del w:id="52" w:author="Mari Koik" w:date="2024-02-02T16:27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riiklik registreerimismärk </w:delText>
        </w:r>
      </w:del>
      <w:del w:id="53" w:author="Mari Koik" w:date="2024-02-02T16:28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sõiduki </w:delText>
        </w:r>
      </w:del>
      <w:ins w:id="54" w:author="Mari Koik" w:date="2024-02-02T16:28:00Z"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S</w:t>
        </w:r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õiduki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liiklusregistrist ajutiselt kustutamise, samuti liiklusregistris registrikande peatamise kestel </w:t>
      </w:r>
      <w:ins w:id="55" w:author="Mari Koik" w:date="2024-02-02T16:27:00Z"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loetakse sõidukile </w:t>
        </w:r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an</w:t>
        </w:r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tud riiklik registreerimismärk </w:t>
        </w:r>
      </w:ins>
      <w:ins w:id="56" w:author="Mari Koik" w:date="2024-02-02T16:29:00Z"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k</w:t>
        </w:r>
      </w:ins>
      <w:ins w:id="57" w:author="Mari Koik" w:date="2024-02-02T16:28:00Z"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äesoleva seaduse </w:t>
        </w:r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tähenduses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sellele sõidukile mittekuuluvaks registreerimismärgiks.“;</w:t>
      </w:r>
    </w:p>
    <w:p w14:paraId="0ADAE4C1" w14:textId="77777777" w:rsidR="003743BF" w:rsidRPr="00E86F1D" w:rsidRDefault="003743B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E757A26" w14:textId="46127A4B" w:rsidR="006A66E2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58" w:name="_Hlk15379810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15</w:t>
      </w:r>
      <w:r w:rsidR="006A66E2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6A66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11 lõikes 2 asendatakse sõnad „osalevate sõidukite“ sõnadega „osalevate </w:t>
      </w:r>
      <w:r w:rsidR="0092299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kindlustuskohustusega</w:t>
      </w:r>
      <w:r w:rsidR="006A66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hõlmatud sõidukite“;</w:t>
      </w:r>
    </w:p>
    <w:bookmarkEnd w:id="58"/>
    <w:p w14:paraId="1975AE4B" w14:textId="77777777" w:rsidR="00DE55C6" w:rsidRPr="00E86F1D" w:rsidRDefault="00DE55C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E493C70" w14:textId="51C913C7" w:rsidR="006A66E2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16</w:t>
      </w:r>
      <w:r w:rsidR="00DE55C6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E55C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11 lõikes 2, §-s 78 ja § 80 lõikes 1 asendatakse sõnad „kindlustuskohustuse täitmine“ sõnadega „liikluskindlustuse olemasolu“ vastavas käändes;</w:t>
      </w:r>
    </w:p>
    <w:p w14:paraId="0D931F54" w14:textId="77777777" w:rsidR="00717C96" w:rsidRPr="00E86F1D" w:rsidRDefault="00717C96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4105137" w14:textId="2A088A38" w:rsidR="00D46E79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17</w:t>
      </w:r>
      <w:r w:rsidR="00D46E7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46E7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13 lõigetes 3 ja 4 asendatakse tekstiosa „punktis 5“ tekstiosaga „lõikes 2“;</w:t>
      </w:r>
    </w:p>
    <w:p w14:paraId="590C1B19" w14:textId="77777777" w:rsidR="0087361F" w:rsidRPr="00E86F1D" w:rsidRDefault="0087361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F68314" w14:textId="24AB406A" w:rsidR="0087361F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18</w:t>
      </w:r>
      <w:r w:rsidR="0087361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87361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13 täiendatakse lõikega 5 järgmises sõnastuses:</w:t>
      </w:r>
    </w:p>
    <w:p w14:paraId="4B5E65D0" w14:textId="12FDDB01" w:rsidR="0087361F" w:rsidRPr="00E86F1D" w:rsidRDefault="0087361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„(5) Kindlustusandja võib sõlmida ühise lepingu selliste sõidukite suhtes, millel on lubatud kasutada Eestis väljastatud teisaldatavat riiklikku registreerimismärki.</w:t>
      </w:r>
      <w:r w:rsidRPr="00E86F1D">
        <w:rPr>
          <w:rFonts w:ascii="Calibri" w:hAnsi="Calibri" w:cs="Calibri"/>
        </w:rPr>
        <w:t xml:space="preserve">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Kindlustusandjal on kahju hüvitamise kohustus üksnes siis, kui sõiduk, millega kahju põhjustati, kandis teisaldatavat registreerimismärki ja selle kasutamine sõidukil kindlustusjuhtumi toimumise ajal on registreeritud õigusaktides sätestatud korras.“;</w:t>
      </w:r>
    </w:p>
    <w:p w14:paraId="110882BA" w14:textId="77777777" w:rsidR="00D46E79" w:rsidRPr="00E86F1D" w:rsidRDefault="00D46E7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679EA62" w14:textId="58D2F394" w:rsidR="00E14503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59" w:name="_Hlk152942965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19</w:t>
      </w:r>
      <w:r w:rsidR="00717C96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17C9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D46E7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seadust täiendatakse §-ga </w:t>
      </w:r>
      <w:r w:rsidR="004C0B54" w:rsidRPr="00E86F1D">
        <w:rPr>
          <w:rFonts w:ascii="Times New Roman" w:eastAsia="Calibri" w:hAnsi="Times New Roman" w:cs="Times New Roman"/>
          <w:bCs/>
          <w:kern w:val="0"/>
          <w:sz w:val="24"/>
          <w:szCs w:val="24"/>
        </w:rPr>
        <w:t>13</w:t>
      </w:r>
      <w:r w:rsidR="004C0B54"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</w:rPr>
        <w:t>1</w:t>
      </w:r>
      <w:r w:rsidR="004C0B5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</w:rPr>
        <w:t xml:space="preserve"> </w:t>
      </w:r>
      <w:r w:rsidR="00717C9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1FDF9CB9" w14:textId="7661442B" w:rsidR="00D46E79" w:rsidRPr="00E86F1D" w:rsidRDefault="00D46E7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bookmarkStart w:id="60" w:name="_Hlk129602916"/>
      <w:bookmarkEnd w:id="59"/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§ 13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 Kahjunõuete ajaloo tõendi arvesse võtmine</w:t>
      </w:r>
    </w:p>
    <w:p w14:paraId="5705B7EF" w14:textId="77777777" w:rsidR="00627483" w:rsidRPr="00E86F1D" w:rsidRDefault="0062748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14:paraId="4F9A7534" w14:textId="5573CD89" w:rsidR="00CC7E4C" w:rsidRPr="00E86F1D" w:rsidRDefault="00CC7E4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>(</w:t>
      </w:r>
      <w:r w:rsidR="00D46E79" w:rsidRPr="00E86F1D">
        <w:rPr>
          <w:rFonts w:ascii="Times New Roman" w:eastAsia="Calibri" w:hAnsi="Times New Roman" w:cs="Times New Roman"/>
          <w:kern w:val="0"/>
          <w:sz w:val="24"/>
          <w:szCs w:val="24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)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Kui kindlustusmakse arvutamisel või </w:t>
      </w:r>
      <w:del w:id="61" w:author="Mari Koik" w:date="2024-02-02T16:31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mis</w:delText>
        </w:r>
        <w:r w:rsidR="004752E5"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tahes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allahindluse tegemisel võetakse arvesse kindlustusvõtja käesoleva seaduse § 76 lõikes 4 nimetatud kahjunõuete ajaloo tõendit, ei või kindlustusandja kohaldada tingimusi, </w:t>
      </w:r>
      <w:del w:id="62" w:author="Mari Koik" w:date="2024-02-02T16:32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mis </w:delText>
        </w:r>
      </w:del>
      <w:ins w:id="63" w:author="Mari Koik" w:date="2024-02-02T16:32:00Z"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mi</w:t>
        </w:r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llega</w:t>
        </w:r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del w:id="64" w:author="Mari Koik" w:date="2024-02-02T16:32:00Z">
        <w:r w:rsidRPr="00E86F1D" w:rsidDel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kohtlevad </w:delText>
        </w:r>
      </w:del>
      <w:ins w:id="65" w:author="Mari Koik" w:date="2024-02-02T16:32:00Z"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koh</w:t>
        </w:r>
        <w:r w:rsidR="007B313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eldakse</w:t>
        </w:r>
        <w:r w:rsidR="007B313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kindlustusvõtjaid ebavõrdselt teises lepinguriigis väljastatud kahju</w:t>
      </w:r>
      <w:r w:rsidR="00972D7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nõuete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ajaloo tõendi või nende kodakondsuse või endise elukoha tõttu.</w:t>
      </w:r>
    </w:p>
    <w:bookmarkEnd w:id="60"/>
    <w:p w14:paraId="08D8B4A6" w14:textId="77777777" w:rsidR="003F74EA" w:rsidRPr="00E86F1D" w:rsidRDefault="003F74E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EC87148" w14:textId="22DE1B26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(2) Kindlustus</w:t>
      </w:r>
      <w:r w:rsidR="0093145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andja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avalikustab üldised põhimõtted </w:t>
      </w:r>
      <w:r w:rsidR="006329C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käesoleva seaduse § 76 lõikes 4 nimetatud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kahjunõuete ajaloo tõendi põhjal varasema kahju arvestamise kohta kindlustusmakse</w:t>
      </w:r>
      <w:del w:id="66" w:author="Mari Koik" w:date="2024-02-02T16:34:00Z">
        <w:r w:rsidRPr="00E86F1D" w:rsidDel="00E159C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te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del w:id="67" w:author="Mari Koik" w:date="2024-02-01T17:03:00Z">
        <w:r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suuruse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arvutamisel.</w:t>
      </w:r>
      <w:r w:rsidR="00717C9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653CCEFA" w14:textId="77777777" w:rsidR="00717C96" w:rsidRPr="00E86F1D" w:rsidRDefault="00717C9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6BDB04E" w14:textId="1039B443" w:rsidR="00107D81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68" w:name="_Hlk134613948"/>
      <w:bookmarkStart w:id="69" w:name="_Hlk134625426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20</w:t>
      </w:r>
      <w:r w:rsidR="00107D8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07D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14 täiendatakse lõikega 3</w:t>
      </w:r>
      <w:r w:rsidR="00107D81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107D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44A3140C" w14:textId="5D10EC77" w:rsidR="00107D81" w:rsidRPr="00E86F1D" w:rsidRDefault="00107D8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„(3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Kindlustusandjal ei ole õigust keelduda lepingu sõlmimisest liiklusregistrist ajutiselt kustutatud sõiduki suhtes, kui </w:t>
      </w:r>
      <w:r w:rsidR="0063439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sõiduki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ajutise kustutamise tähtaeg hakkab mööduma. Leping ei jõustu, kui selles märgitud kindlustusperioodi alguseks ei ole sõiduk loetud liiklusregistris olevaks.“;</w:t>
      </w:r>
    </w:p>
    <w:p w14:paraId="7DDB9253" w14:textId="77777777" w:rsidR="00107D81" w:rsidRPr="00E86F1D" w:rsidRDefault="00107D81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62BC9D2" w14:textId="10C53B38" w:rsidR="00DC2FA1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70" w:name="_Hlk15330493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21</w:t>
      </w:r>
      <w:r w:rsidR="00DC2FA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C2F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14 täiendatakse lõikega 5 järgmises sõnastuses:</w:t>
      </w:r>
    </w:p>
    <w:bookmarkEnd w:id="70"/>
    <w:p w14:paraId="08ECE781" w14:textId="2FC783AA" w:rsidR="00DC2FA1" w:rsidRPr="00E86F1D" w:rsidRDefault="00DC2FA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„(5) Käesoleva paragrahvi lõikes 4 sätestatud tingimustel võib kindlustusandja sõlmida lepingu ka Eestisse toimetatava sõiduki suhtes enne selle liiklusregistris registreerimist, kui füüsilisest isikust kindlustusvõtja elukoht </w:t>
      </w:r>
      <w:commentRangeStart w:id="71"/>
      <w:r w:rsidR="00FB39A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ja</w:t>
      </w:r>
      <w:commentRangeEnd w:id="71"/>
      <w:r w:rsidR="00E159C8">
        <w:rPr>
          <w:rStyle w:val="Kommentaariviide"/>
          <w:kern w:val="0"/>
          <w14:ligatures w14:val="none"/>
        </w:rPr>
        <w:commentReference w:id="71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juriidilisest isikust kindlustusvõtja asukoht või kindlustuslepinguga seotud tegevuskoht on Eestis, samuti </w:t>
      </w:r>
      <w:r w:rsidR="004C6D1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juhul,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kui isik asub Eestisse elama.“;</w:t>
      </w:r>
    </w:p>
    <w:p w14:paraId="1DE23FC1" w14:textId="77777777" w:rsidR="00DC2FA1" w:rsidRPr="00E86F1D" w:rsidRDefault="00DC2FA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C4DF34E" w14:textId="19BEA4A7" w:rsidR="00713989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22</w:t>
      </w:r>
      <w:r w:rsidR="0071398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20 lõike 2 esimeses lauses asendatakse sõna „kindlustusandja“  sõna</w:t>
      </w:r>
      <w:r w:rsidR="00523F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de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ga „kindlustuse </w:t>
      </w:r>
      <w:proofErr w:type="spellStart"/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turustaja</w:t>
      </w:r>
      <w:proofErr w:type="spellEnd"/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557BE8A0" w14:textId="77777777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D98348B" w14:textId="3FD4320A" w:rsidR="00713989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23</w:t>
      </w:r>
      <w:r w:rsidR="0071398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20 lõiget 2 täiendatakse </w:t>
      </w:r>
      <w:commentRangeStart w:id="72"/>
      <w:del w:id="73" w:author="Katariina Kärsten" w:date="2024-02-12T12:05:00Z">
        <w:r w:rsidR="00713989" w:rsidRPr="00E86F1D" w:rsidDel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teise </w:delText>
        </w:r>
        <w:r w:rsidR="00B21F7B" w:rsidRPr="00E86F1D" w:rsidDel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ja kolmanda</w:delText>
        </w:r>
      </w:del>
      <w:ins w:id="74" w:author="Katariina Kärsten" w:date="2024-02-12T12:05:00Z">
        <w:r w:rsidR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kolmanda ja neljanda</w:t>
        </w:r>
      </w:ins>
      <w:r w:rsidR="00B21F7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lausega </w:t>
      </w:r>
      <w:commentRangeEnd w:id="72"/>
      <w:r w:rsidR="006A2954">
        <w:rPr>
          <w:rStyle w:val="Kommentaariviide"/>
          <w:kern w:val="0"/>
          <w14:ligatures w14:val="none"/>
        </w:rPr>
        <w:commentReference w:id="72"/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232479FC" w14:textId="149644EE" w:rsidR="00713989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„Nimetatud teavitusele lisatakse info käesoleva paragrahvi lõikes 1 sätestatud lepingu automaatselt pikenemise tingimuste </w:t>
      </w:r>
      <w:bookmarkStart w:id="75" w:name="_Hlk153199249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</w:t>
      </w:r>
      <w:commentRangeStart w:id="76"/>
      <w:r w:rsidRPr="00E159C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võrreldavalt</w:t>
      </w:r>
      <w:commentRangeEnd w:id="76"/>
      <w:r w:rsidR="00E159C8">
        <w:rPr>
          <w:rStyle w:val="Kommentaariviide"/>
          <w:kern w:val="0"/>
          <w14:ligatures w14:val="none"/>
        </w:rPr>
        <w:commentReference w:id="76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eelneva perioodi kindlustusmakse kohta</w:t>
      </w:r>
      <w:bookmarkEnd w:id="7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="00B21F7B" w:rsidRPr="00E86F1D">
        <w:t xml:space="preserve"> </w:t>
      </w:r>
      <w:r w:rsidR="00B21F7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Eel</w:t>
      </w:r>
      <w:r w:rsidR="002900A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mises</w:t>
      </w:r>
      <w:r w:rsidR="00B21F7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lauses nimetatud infol ja selle edastamisel ei ole õiguslikku tähendust lepingu pikenemise ega kindlustuskaitse suhtes.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63DF1EBF" w14:textId="01AB7FC0" w:rsidR="00F00B21" w:rsidRDefault="00F00B2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B508D9E" w14:textId="77777777" w:rsidR="00F00B21" w:rsidRPr="00E86F1D" w:rsidRDefault="00F00B2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96888F2" w14:textId="77777777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A5A81EE" w14:textId="152A58C7" w:rsidR="00713989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77" w:name="_Hlk15526162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24</w:t>
      </w:r>
      <w:r w:rsidR="0071398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) 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paragrahvi 20 täiendatakse lõikega 2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 </w:t>
      </w:r>
    </w:p>
    <w:p w14:paraId="0D377562" w14:textId="7E49E620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Kui automaatselt pikenev leping on sõlmitud kindlustusmaakleri vahendusel, saadab maakler kindlustusvõtjale käesoleva paragrahvi lõikes 2 sätestatud tähtaja</w:t>
      </w:r>
      <w:ins w:id="78" w:author="Mari Koik" w:date="2024-02-01T17:04:00Z">
        <w:r w:rsidR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jooksu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 täiendavad pakkumused kindlustuslepingu sõlmimiseks uueks kindlustusperioodiks.“;</w:t>
      </w:r>
    </w:p>
    <w:bookmarkEnd w:id="77"/>
    <w:p w14:paraId="239EF5FD" w14:textId="77777777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29AA6AA" w14:textId="56CD6F7B" w:rsidR="00E14503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79" w:name="_Hlk134614118"/>
      <w:bookmarkEnd w:id="68"/>
      <w:bookmarkEnd w:id="69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25</w:t>
      </w:r>
      <w:r w:rsidR="00C3234B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C3234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 22 tunnistatakse kehtetuks;</w:t>
      </w:r>
    </w:p>
    <w:p w14:paraId="76981BE5" w14:textId="77777777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661ABFB" w14:textId="7D743E27" w:rsidR="00713989" w:rsidRPr="00E86F1D" w:rsidRDefault="00E6588F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80" w:name="_Hlk15520396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26</w:t>
      </w:r>
      <w:r w:rsidR="0071398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) 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seadus</w:t>
      </w:r>
      <w:ins w:id="81" w:author="Katariina Kärsten" w:date="2024-02-12T12:06:00Z">
        <w:r w:rsidR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e</w:t>
        </w:r>
      </w:ins>
      <w:del w:id="82" w:author="Katariina Kärsten" w:date="2024-02-12T12:06:00Z">
        <w:r w:rsidR="00713989" w:rsidRPr="00E86F1D" w:rsidDel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t</w:delText>
        </w:r>
      </w:del>
      <w:ins w:id="83" w:author="Katariina Kärsten" w:date="2024-02-12T12:06:00Z">
        <w:r w:rsidR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  <w:commentRangeStart w:id="84"/>
        <w:r w:rsidR="009B28C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2. peatükki</w:t>
        </w:r>
      </w:ins>
      <w:commentRangeEnd w:id="84"/>
      <w:ins w:id="85" w:author="Katariina Kärsten" w:date="2024-02-12T12:07:00Z">
        <w:r w:rsidR="009B28C1">
          <w:rPr>
            <w:rStyle w:val="Kommentaariviide"/>
            <w:kern w:val="0"/>
            <w14:ligatures w14:val="none"/>
          </w:rPr>
          <w:commentReference w:id="84"/>
        </w:r>
      </w:ins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täiendatakse §-ga 22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4C0F9725" w14:textId="280CC6F5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22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 </w:t>
      </w:r>
      <w:del w:id="86" w:author="Mari Koik" w:date="2024-02-01T17:24:00Z">
        <w:r w:rsidRPr="00E86F1D" w:rsidDel="004B585A">
          <w:rPr>
            <w:rFonts w:ascii="Times New Roman" w:eastAsia="Calibri" w:hAnsi="Times New Roman" w:cs="Times New Roman"/>
            <w:b/>
            <w:bCs/>
            <w:kern w:val="0"/>
            <w:sz w:val="24"/>
            <w:szCs w:val="24"/>
            <w14:ligatures w14:val="none"/>
          </w:rPr>
          <w:delText xml:space="preserve"> </w:delText>
        </w:r>
      </w:del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Teavitus kindlustuskohustusest</w:t>
      </w:r>
    </w:p>
    <w:p w14:paraId="70D83BA4" w14:textId="77777777" w:rsidR="00FE51E7" w:rsidRPr="00E86F1D" w:rsidRDefault="00FE51E7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D2653EA" w14:textId="78495DDE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</w:t>
      </w:r>
      <w:r w:rsidRPr="0074763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dlustuse </w:t>
      </w:r>
      <w:proofErr w:type="spellStart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turustaja</w:t>
      </w:r>
      <w:proofErr w:type="spellEnd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lisab kindlustusvõtjale esitatavale kindlustuspakkumusele teabe kindlustuskohustuse ja selle täitmata jätmise tagajärgede kohta.</w:t>
      </w:r>
    </w:p>
    <w:p w14:paraId="51067902" w14:textId="77777777" w:rsidR="00FE51E7" w:rsidRPr="00E86F1D" w:rsidRDefault="00FE51E7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2783675" w14:textId="640172E4" w:rsidR="0023323B" w:rsidRPr="00E86F1D" w:rsidRDefault="00BF3D89" w:rsidP="00BF3D8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87" w:name="_Hlk156230621"/>
      <w:bookmarkStart w:id="88" w:name="_Hlk15526006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(2) </w:t>
      </w:r>
      <w:bookmarkStart w:id="89" w:name="_Hlk156232003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Kehtiva, vähemalt 30-päevase kindlustusperioodiga automaatselt mittepikeneva lepingu </w:t>
      </w:r>
      <w:proofErr w:type="spellStart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turustaja</w:t>
      </w:r>
      <w:proofErr w:type="spellEnd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edastab kindlustusvõtjale mõistlikul ajal kindlustusperioodi lõpu eel käesoleva paragrahvi lõikes 1 nimetatud teabe, kui kehtiva lepingu </w:t>
      </w:r>
      <w:proofErr w:type="spellStart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turustajale</w:t>
      </w:r>
      <w:proofErr w:type="spellEnd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teada olevalt ei ole järgmiseks perioodiks lepingu sõlmimise vajadus kindlustusvõtja jaoks ära langenud.</w:t>
      </w:r>
      <w:bookmarkEnd w:id="89"/>
      <w:bookmarkEnd w:id="87"/>
    </w:p>
    <w:p w14:paraId="4C38E0FE" w14:textId="77777777" w:rsidR="00BF3D89" w:rsidRPr="00E86F1D" w:rsidRDefault="00BF3D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C8326D" w14:textId="2C9ADDBA" w:rsidR="00713989" w:rsidRPr="00E86F1D" w:rsidRDefault="00BF3D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(3) Käesolevas paragrahvis nimetatud teabel on informatiivne tähendus ja selle saatmisest ega kättesaamisest ei sõltu kindlustuskaitse kehtivus.“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bookmarkEnd w:id="79"/>
    <w:bookmarkEnd w:id="80"/>
    <w:bookmarkEnd w:id="88"/>
    <w:p w14:paraId="50D3659C" w14:textId="44E7F39D" w:rsidR="008E03E2" w:rsidRPr="00E86F1D" w:rsidRDefault="008E03E2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FC16455" w14:textId="63E53ED7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27</w:t>
      </w:r>
      <w:r w:rsidR="008E03E2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8E03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23 </w:t>
      </w:r>
      <w:r w:rsidR="009A047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lõike 1 punktid 1–3 </w:t>
      </w:r>
      <w:r w:rsidR="002900A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ja</w:t>
      </w:r>
      <w:r w:rsidR="009A047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E03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lõige 2 tunnistatakse kehtetuks;</w:t>
      </w:r>
    </w:p>
    <w:p w14:paraId="7829F969" w14:textId="77777777" w:rsidR="008E03E2" w:rsidRPr="00E86F1D" w:rsidRDefault="008E03E2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F05A4E" w14:textId="1D63935C" w:rsidR="008E03E2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90" w:name="_Hlk153203278"/>
      <w:bookmarkStart w:id="91" w:name="_Hlk13461705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28</w:t>
      </w:r>
      <w:r w:rsidR="008E03E2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8E03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23 täiendatakse lõikega 3 järgmises sõnastuses:</w:t>
      </w:r>
      <w:bookmarkEnd w:id="90"/>
      <w:r w:rsidR="008E03E2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bookmarkEnd w:id="91"/>
    <w:p w14:paraId="5932D5E3" w14:textId="78F4EA94" w:rsidR="00E14503" w:rsidRPr="00E86F1D" w:rsidRDefault="008E03E2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(3) Kindlustusandja </w:t>
      </w:r>
      <w:del w:id="92" w:author="Mari Koik" w:date="2024-02-01T17:20:00Z">
        <w:r w:rsidR="00E14503" w:rsidRPr="00E86F1D" w:rsidDel="00D3685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on kohustatud</w:delText>
        </w:r>
      </w:del>
      <w:ins w:id="93" w:author="Mari Koik" w:date="2024-02-01T17:20:00Z">
        <w:r w:rsidR="00D3685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peab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kahjustatud isikule tema nõudmisel selgitama kahju hüvitamise põhimõtteid ja kindlustusandja kasutatavat kahjuhüvitise arvutamise metoodikat.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0E444A79" w14:textId="7777777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ED87C5A" w14:textId="34CA21C9" w:rsidR="00B95194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29</w:t>
      </w:r>
      <w:r w:rsidR="00B9519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B951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24 esimene lause muudetakse ja sõnastatakse järgmiselt:</w:t>
      </w:r>
    </w:p>
    <w:p w14:paraId="135B42BE" w14:textId="6EBBDBB6" w:rsidR="00B95194" w:rsidRPr="00E86F1D" w:rsidRDefault="00B9519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Kindlustusandja hüvitab kindlustatud isiku asemel kahjustatud isikule kindlustusjuhtumi tagajärjel tekitatud kahju võlaõigusseaduse 7. p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eatükis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sätestatud ulatuses, arvestades käesolevas seaduses sätestatud erisusi.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r w:rsidR="009C2C7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06386913" w14:textId="6C2B295E" w:rsidR="00B95194" w:rsidRPr="00E86F1D" w:rsidRDefault="00B9519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5F3167" w14:textId="497EFAE1" w:rsidR="006A522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94" w:name="_Hlk13438089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30</w:t>
      </w:r>
      <w:r w:rsidR="006A522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6A522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25 lõikes 1 </w:t>
      </w:r>
      <w:bookmarkEnd w:id="94"/>
      <w:r w:rsidR="006A522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asendatakse arv „1 200 000“ arvuga „1 300 000“ ja arv „5 600 000“ arvuga „6 450 000“;</w:t>
      </w:r>
    </w:p>
    <w:p w14:paraId="072CEFF6" w14:textId="77777777" w:rsidR="006A5220" w:rsidRPr="00E86F1D" w:rsidRDefault="006A522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6B11AE0" w14:textId="0EBEA469" w:rsidR="006A522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95" w:name="_Hlk13462469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31</w:t>
      </w:r>
      <w:r w:rsidR="006A522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6A522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25 täiendatakse lõigetega 4 ja 5 järgmises sõnastuses:</w:t>
      </w:r>
    </w:p>
    <w:bookmarkEnd w:id="95"/>
    <w:p w14:paraId="14456130" w14:textId="228771F2" w:rsidR="00E14503" w:rsidRPr="00E86F1D" w:rsidRDefault="006A522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(4) </w:t>
      </w:r>
      <w:bookmarkStart w:id="96" w:name="_Hlk138254398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Euroopa Parlamendi ja nõukogu direktiivi 2009/103/EÜ mootorsõidukite kasutamise tsiviilvastutuskindlustuse ja sellise vastutuse kindlustamise kohustuse täitmise kohta (</w:t>
      </w:r>
      <w:r w:rsidR="007214E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ELT L 263, </w:t>
      </w:r>
      <w:ins w:id="97" w:author="Mari Koik" w:date="2024-02-01T17:05:00Z">
        <w:r w:rsidR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0</w:t>
        </w:r>
      </w:ins>
      <w:r w:rsidR="007214E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7.10.2009, lk 11–31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bookmarkEnd w:id="96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artikli 9 lõike 2 alusel </w:t>
      </w:r>
      <w:r w:rsidR="00B069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</w:t>
      </w:r>
      <w:del w:id="98" w:author="Mari Koik" w:date="2024-02-01T17:05:00Z">
        <w:r w:rsidR="00B069A1"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kooskõlas </w:delText>
        </w:r>
      </w:del>
      <w:r w:rsidR="00B069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artikliga 28b </w:t>
      </w:r>
      <w:ins w:id="99" w:author="Mari Koik" w:date="2024-02-02T17:07:00Z">
        <w:r w:rsidR="005B7ED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kooskõlas 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vastu</w:t>
      </w:r>
      <w:r w:rsidR="007214E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võetud Euroopa Komisjoni </w:t>
      </w:r>
      <w:bookmarkStart w:id="100" w:name="_Hlk141456950"/>
      <w:r w:rsidR="007214E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delegeeritud </w:t>
      </w:r>
      <w:del w:id="101" w:author="Mari Koik" w:date="2024-02-01T17:05:00Z">
        <w:r w:rsidR="007214E3"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õigusaktiga</w:delText>
        </w:r>
        <w:r w:rsidR="00E14503"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</w:del>
      <w:bookmarkEnd w:id="100"/>
      <w:ins w:id="102" w:author="Mari Koik" w:date="2024-02-01T17:05:00Z">
        <w:r w:rsidR="00750118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õigusakti</w:t>
        </w:r>
      </w:ins>
      <w:ins w:id="103" w:author="Mari Koik" w:date="2024-02-02T17:08:00Z">
        <w:r w:rsidR="005B7ED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alusel</w:t>
        </w:r>
      </w:ins>
      <w:ins w:id="104" w:author="Mari Koik" w:date="2024-02-01T17:05:00Z">
        <w:r w:rsidR="00750118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indekseeritakse </w:t>
      </w:r>
      <w:r w:rsidR="007C0CB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käesoleva paragrahvi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lõikes 1 nimetatud kindlustussummat iga viie aasta järel </w:t>
      </w:r>
      <w:r w:rsidR="00F7104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ühtlustatud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tarbijahinnaindeksi muutusega. </w:t>
      </w:r>
      <w:r w:rsidR="002D315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Asjaomases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Euroopa Komisjoni </w:t>
      </w:r>
      <w:r w:rsidR="002D315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õigusaktis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sätestatud kuupäevast a</w:t>
      </w:r>
      <w:r w:rsidR="003A570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ates loetakse kindlustussummaks indekseerimise tulemusel saadud kindlustussumma viimasena tehtud indekseerimise järgi.</w:t>
      </w:r>
    </w:p>
    <w:p w14:paraId="78B4E0C0" w14:textId="77777777" w:rsidR="006561A3" w:rsidRPr="00E86F1D" w:rsidRDefault="006561A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6CC8F8" w14:textId="4C55A7F6" w:rsidR="00F74934" w:rsidRDefault="00F7493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(5) Fond avaldab kehtivad kindlustussummad oma kodulehel. Kui kindlustussumma muutub käesoleva paragrahvi lõikes 4 sätestatud korras, avaldab fond kehtiva kindlustussumma koos viitega asjaomasele Euroopa Komisjoni õigusaktile.</w:t>
      </w:r>
      <w:r w:rsidR="006A522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0D1976BD" w14:textId="24ECF97E" w:rsidR="00F00B21" w:rsidRDefault="00F00B2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22C1F88" w14:textId="61C26631" w:rsidR="00F00B21" w:rsidRDefault="00F00B2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9D75212" w14:textId="77777777" w:rsidR="00F00B21" w:rsidRPr="00E86F1D" w:rsidRDefault="00F00B2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8E27AD7" w14:textId="76E32657" w:rsidR="00F74934" w:rsidRPr="00E86F1D" w:rsidRDefault="00F7493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53B0F08" w14:textId="0626417C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05" w:name="_Hlk13462515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32</w:t>
      </w:r>
      <w:r w:rsidR="00FC4C7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FC4C7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C4C74" w:rsidRPr="00D60C4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</w:t>
      </w:r>
      <w:r w:rsidR="00FC4C7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26 lõige 9</w:t>
      </w:r>
      <w:r w:rsidR="007504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§ 27 ja § 28 lõige 2</w:t>
      </w:r>
      <w:r w:rsidR="00FC4C7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tunnistatakse kehtetuks;</w:t>
      </w:r>
      <w:bookmarkEnd w:id="105"/>
    </w:p>
    <w:p w14:paraId="55BC9360" w14:textId="7777777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D70C53" w14:textId="3C469C15" w:rsidR="00D158C1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33</w:t>
      </w:r>
      <w:r w:rsidR="00D158C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158C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29 pealkirjas ja lõike 1 esimeses lauses </w:t>
      </w:r>
      <w:r w:rsidR="003118C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ning § 30 pealkirjas </w:t>
      </w:r>
      <w:r w:rsidR="00D158C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asendatakse sõnad 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Ülalpidamishüvitise ja töövõimetushüvitise</w:t>
      </w:r>
      <w:r w:rsidR="00D158C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r w:rsidR="00D158C1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sõnaga „</w:t>
      </w:r>
      <w:r w:rsidR="00D158C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öövõimetushüvitise</w:t>
      </w:r>
      <w:r w:rsidR="00D158C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44376734" w14:textId="73E2F443" w:rsidR="00D158C1" w:rsidRPr="00E86F1D" w:rsidRDefault="00D158C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A720FEE" w14:textId="2A0B7942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06" w:name="_Hlk13462556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34</w:t>
      </w:r>
      <w:r w:rsidR="003118C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118C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29 lõige 8 tunnistatakse kehtetuks;</w:t>
      </w:r>
      <w:bookmarkEnd w:id="106"/>
    </w:p>
    <w:p w14:paraId="6D6DD470" w14:textId="77777777" w:rsidR="003118C5" w:rsidRPr="00E86F1D" w:rsidRDefault="003118C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918A1FD" w14:textId="18C67531" w:rsidR="003118C5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35</w:t>
      </w:r>
      <w:r w:rsidR="003118C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118C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29 lõige 9 muudetakse ja sõnastatakse järgmiselt:</w:t>
      </w:r>
    </w:p>
    <w:p w14:paraId="4D5099C5" w14:textId="63684C2A" w:rsidR="003118C5" w:rsidRPr="00E86F1D" w:rsidRDefault="003118C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„(9) Hüvitise arvutamisel kahjustatud isiku netotulu indekseeritakse</w:t>
      </w:r>
      <w:r w:rsidR="00AF53E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arvestades keskmise brutopalga muutust.“;</w:t>
      </w:r>
    </w:p>
    <w:p w14:paraId="59B5F6A5" w14:textId="17E3429D" w:rsidR="00005390" w:rsidRPr="00E86F1D" w:rsidRDefault="003118C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07" w:name="_Hlk134626229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107"/>
    </w:p>
    <w:p w14:paraId="75E2DA87" w14:textId="2F73631C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08" w:name="_Hlk13462711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36</w:t>
      </w:r>
      <w:r w:rsidR="00A323D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323D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30 lõige 4</w:t>
      </w:r>
      <w:r w:rsidR="004D15B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commentRangeStart w:id="109"/>
      <w:r w:rsidR="004D15B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§-d 31</w:t>
      </w:r>
      <w:commentRangeEnd w:id="109"/>
      <w:r w:rsidR="002342C0">
        <w:rPr>
          <w:rStyle w:val="Kommentaariviide"/>
          <w:kern w:val="0"/>
          <w14:ligatures w14:val="none"/>
        </w:rPr>
        <w:commentReference w:id="109"/>
      </w:r>
      <w:r w:rsidR="004D15B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32 ning § 33 punktid 2, 3, 6 ja 9–11</w:t>
      </w:r>
      <w:r w:rsidR="00A323D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tunnistatakse kehtetuks;</w:t>
      </w:r>
      <w:bookmarkEnd w:id="108"/>
    </w:p>
    <w:p w14:paraId="7D0DB935" w14:textId="77777777" w:rsidR="00A323D5" w:rsidRPr="00E86F1D" w:rsidRDefault="00A323D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16284D0" w14:textId="1C7D2638" w:rsidR="00516D5E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10" w:name="_Hlk13480364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37</w:t>
      </w:r>
      <w:r w:rsidR="00516D5E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16D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33 täiendatakse punktiga 13 järgmises sõnastuses:</w:t>
      </w:r>
    </w:p>
    <w:bookmarkEnd w:id="110"/>
    <w:p w14:paraId="7D62ACAA" w14:textId="3E8C86DF" w:rsidR="00C93BB1" w:rsidRPr="00E86F1D" w:rsidRDefault="00516D5E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B5DB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veolepingu, välja arvatud reisijaveolepingu korral kindlustusjuhtumi põhjustanud vedaja veetava veose kahjustamisest või kaotsiminekust tulenevat kahju.“;</w:t>
      </w:r>
    </w:p>
    <w:p w14:paraId="4E859832" w14:textId="4D789410" w:rsidR="00516D5E" w:rsidRPr="00E86F1D" w:rsidRDefault="00516D5E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879C891" w14:textId="65A59DC0" w:rsidR="00EB5DB6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111" w:name="_Hlk134803790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38</w:t>
      </w:r>
      <w:r w:rsidR="00EB5DB6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EB5DB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35 lõike 1 sissejuhatav </w:t>
      </w:r>
      <w:r w:rsidR="00300D6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lauseosa </w:t>
      </w:r>
      <w:r w:rsidR="00EB5DB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muudetakse ja sõnastatakse järgmiselt: </w:t>
      </w:r>
    </w:p>
    <w:bookmarkEnd w:id="111"/>
    <w:p w14:paraId="13102152" w14:textId="77777777" w:rsidR="00EB5DB6" w:rsidRPr="00E86F1D" w:rsidRDefault="00EB5DB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„Kahjustatud isikul on võimalik valida, kas kahju hüvitamist nõuda:“;</w:t>
      </w:r>
    </w:p>
    <w:p w14:paraId="6CDAF491" w14:textId="77777777" w:rsidR="00EB5DB6" w:rsidRPr="00E86F1D" w:rsidRDefault="00EB5DB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23189F8" w14:textId="270015AD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12" w:name="_Hlk144807146"/>
      <w:bookmarkStart w:id="113" w:name="_Hlk134804351"/>
      <w:bookmarkStart w:id="114" w:name="_Hlk134901626"/>
      <w:bookmarkStart w:id="115" w:name="_Hlk13902016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39</w:t>
      </w:r>
      <w:r w:rsidR="00516D5E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16D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Start w:id="116" w:name="_Hlk144807126"/>
      <w:bookmarkEnd w:id="112"/>
      <w:r w:rsidR="00516D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paragrahvi 3</w:t>
      </w:r>
      <w:r w:rsidR="00EB5DB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="00516D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täiendatakse lõike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ga</w:t>
      </w:r>
      <w:r w:rsidR="00516D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  <w:bookmarkEnd w:id="113"/>
    </w:p>
    <w:p w14:paraId="2186E076" w14:textId="76A8EDD4" w:rsidR="00E14503" w:rsidRPr="00E86F1D" w:rsidRDefault="0020617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17" w:name="_Hlk141290576"/>
      <w:bookmarkEnd w:id="114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(1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="00E14503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Kahjustatud isik ei või </w:t>
      </w:r>
      <w:r w:rsidR="00013A7D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sama kindlustusjuhtumiga seoses </w:t>
      </w:r>
      <w:r w:rsidR="00E14503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nõuda kahju hüvitamist nii kahju põhjustaja kindlustusandjalt kui ka kahjustatud isiku kindlustusandjalt, kui seaduses ei ole sätestatud teisiti.</w:t>
      </w:r>
      <w:r w:rsidR="00C43B9A" w:rsidRPr="00E86F1D">
        <w:rPr>
          <w:rFonts w:ascii="Times New Roman" w:hAnsi="Times New Roman" w:cs="Times New Roman"/>
        </w:rPr>
        <w:t xml:space="preserve"> </w:t>
      </w:r>
      <w:r w:rsidR="00C43B9A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Samuti ei või kahjustatud isik pärast nõude esitamist seda tagasi võtta </w:t>
      </w:r>
      <w:r w:rsidR="00911AB8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ja</w:t>
      </w:r>
      <w:r w:rsidR="00C43B9A"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esitada nõuet teise kindlustusandja vastu.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“;</w:t>
      </w:r>
      <w:bookmarkEnd w:id="117"/>
    </w:p>
    <w:bookmarkEnd w:id="115"/>
    <w:bookmarkEnd w:id="116"/>
    <w:p w14:paraId="751DA737" w14:textId="77777777" w:rsidR="00FF5A47" w:rsidRPr="00E86F1D" w:rsidRDefault="00FF5A47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10CE164" w14:textId="3F090868" w:rsidR="00E6588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40</w:t>
      </w:r>
      <w:r w:rsidR="0017739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773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36</w:t>
      </w:r>
      <w:r w:rsidR="00E6588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lõike 3 punkt 1 muudetakse ja sõnastatakse järgmiselt:</w:t>
      </w:r>
    </w:p>
    <w:p w14:paraId="6E5B22FA" w14:textId="299E3389" w:rsidR="00177394" w:rsidRPr="00E86F1D" w:rsidRDefault="00E6588F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 tegemist on käesoleva seaduse § 4 </w:t>
      </w:r>
      <w:r w:rsidR="00523F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lõike 1 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punktis </w:t>
      </w:r>
      <w:r w:rsidR="0018034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523F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18034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 või 6 või lõikes 2 nimetatud sõiduki või maastikusõiduki või selle haagisega</w:t>
      </w:r>
      <w:r w:rsidR="005070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0CCA6120" w14:textId="77777777" w:rsidR="00E6588F" w:rsidRPr="00E86F1D" w:rsidRDefault="00E6588F" w:rsidP="00E6588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C7E616" w14:textId="353EA906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18" w:name="_Hlk13480440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41</w:t>
      </w:r>
      <w:r w:rsidR="0020617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40 täiendatakse lõikega 3 järgmises sõnastuses:</w:t>
      </w:r>
    </w:p>
    <w:bookmarkEnd w:id="118"/>
    <w:p w14:paraId="28EE72D1" w14:textId="02D1BA83" w:rsidR="00E14503" w:rsidRPr="00E86F1D" w:rsidRDefault="0020617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(3) Käesoleva paragrahvi lõikes 1 nimetatud otsus kehtib ka teise §-s 35 nimetatud hüvitamiseks kohustatud kindlustusandja suhtes, kelle vastu kahjustatud isikul oli õigus esitada kahju hüvitamise nõue.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31FA8583" w14:textId="77777777" w:rsidR="0020617F" w:rsidRPr="00E86F1D" w:rsidRDefault="0020617F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4A6AD67" w14:textId="16A2DB8D" w:rsidR="00E3258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19" w:name="_Hlk13480457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42</w:t>
      </w:r>
      <w:r w:rsidR="0020617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41</w:t>
      </w:r>
      <w:r w:rsidR="00F579F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lõike 2 punkt 1 </w:t>
      </w:r>
      <w:r w:rsidR="00E3258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tunnistatakse kehtetuks;</w:t>
      </w:r>
    </w:p>
    <w:p w14:paraId="353436C7" w14:textId="77777777" w:rsidR="00E32580" w:rsidRPr="00E86F1D" w:rsidRDefault="00E3258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E76A31E" w14:textId="64B2A1F6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43</w:t>
      </w:r>
      <w:r w:rsidR="00E3258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E3258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41 lõiget 2 täiendatakse punktiga 3 järgmises sõnastuses:</w:t>
      </w:r>
      <w:r w:rsidR="00F579F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0617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bookmarkEnd w:id="119"/>
    <w:p w14:paraId="085CA3D2" w14:textId="6773CAA5" w:rsidR="00E14503" w:rsidRPr="00E86F1D" w:rsidRDefault="00F579F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3258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kindlustusjuhtum ei toimunud Eestis</w:t>
      </w:r>
      <w:r w:rsidR="00E3258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62E2C97A" w14:textId="77777777" w:rsidR="00F579F3" w:rsidRPr="00E86F1D" w:rsidRDefault="00F579F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03C29E4" w14:textId="36A2625C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44</w:t>
      </w:r>
      <w:r w:rsidR="00F579F3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F579F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41 lõike 3 punkt 1 tunnistatakse kehtetuks; </w:t>
      </w:r>
    </w:p>
    <w:p w14:paraId="2E0FF36F" w14:textId="77777777" w:rsidR="00F75B7C" w:rsidRPr="00E86F1D" w:rsidRDefault="00F75B7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6BC2C65" w14:textId="4238E137" w:rsidR="00D26D1B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20" w:name="_Hlk139288272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45</w:t>
      </w:r>
      <w:r w:rsidR="00D26D1B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26D1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45 täiendatakse lõi</w:t>
      </w:r>
      <w:r w:rsidR="005F758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getega</w:t>
      </w:r>
      <w:r w:rsidR="00D26D1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3</w:t>
      </w:r>
      <w:r w:rsidR="005F758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4</w:t>
      </w:r>
      <w:r w:rsidR="00D26D1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17EE28E7" w14:textId="7BD09BBC" w:rsidR="005F7588" w:rsidRPr="00E86F1D" w:rsidRDefault="00D26D1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21" w:name="_Hlk139288259"/>
      <w:bookmarkEnd w:id="120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„(3) Fond ei hüvita kahju, kui kindlustusjuhtum </w:t>
      </w:r>
      <w:r w:rsidR="0056208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on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põhjustat</w:t>
      </w:r>
      <w:r w:rsidR="0056208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ud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avalik</w:t>
      </w:r>
      <w:r w:rsidR="002236E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uks liikluseks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sul</w:t>
      </w:r>
      <w:r w:rsidR="0056208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tud alal käesoleva seaduse § 5 punktis 4 nimetatud sõidukiga, mida ei ole lubatud kasutada üldkasutatavatel teedel.</w:t>
      </w:r>
    </w:p>
    <w:p w14:paraId="28E51D99" w14:textId="77777777" w:rsidR="00747A92" w:rsidRPr="00E86F1D" w:rsidRDefault="00747A92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266816A" w14:textId="3D6760F9" w:rsidR="004E7E6F" w:rsidRPr="00E86F1D" w:rsidRDefault="004E7E6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(4) </w:t>
      </w:r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Vaatamata käesoleva seaduse § 1 lõike 1</w:t>
      </w:r>
      <w:r w:rsidR="00142DFE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punktis 2 sätestatul</w:t>
      </w:r>
      <w:commentRangeStart w:id="122"/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del w:id="123" w:author="Mari Koik" w:date="2024-02-01T17:05:00Z">
        <w:r w:rsidR="00355E7A" w:rsidRPr="00E86F1D" w:rsidDel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,</w:delText>
        </w:r>
      </w:del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h</w:t>
      </w:r>
      <w:commentRangeEnd w:id="122"/>
      <w:r w:rsidR="00750118">
        <w:rPr>
          <w:rStyle w:val="Kommentaariviide"/>
          <w:kern w:val="0"/>
          <w14:ligatures w14:val="none"/>
        </w:rPr>
        <w:commentReference w:id="122"/>
      </w:r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üvitab fond pealtvaatajale, jalakäijale, kõrvalseisjale ja </w:t>
      </w:r>
      <w:r w:rsidR="00FD2FE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muule </w:t>
      </w:r>
      <w:r w:rsidR="00372AF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kolmandale isikule sõidukiga tekitatud kahju käesolevas seaduses sätestatud ulatuses ja osas, milles kahju ei hüvitata muu vastutuskindlustuse lepingu, tagatiskokkuleppe või seaduse alusel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.“;</w:t>
      </w:r>
    </w:p>
    <w:p w14:paraId="21F26496" w14:textId="77777777" w:rsidR="005A32AF" w:rsidRPr="00E86F1D" w:rsidRDefault="005A32A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E50238" w14:textId="6CEBC624" w:rsidR="00F3300E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46</w:t>
      </w:r>
      <w:r w:rsidR="005A32A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A32A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§ 46 </w:t>
      </w:r>
      <w:r w:rsidR="00F3300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</w:t>
      </w:r>
      <w:r w:rsidR="005A32A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õi</w:t>
      </w:r>
      <w:r w:rsidR="00F3300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kes </w:t>
      </w:r>
      <w:r w:rsidR="005A32A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 </w:t>
      </w:r>
      <w:r w:rsidR="00F3300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§ 49 lõikes 1 </w:t>
      </w:r>
      <w:commentRangeStart w:id="124"/>
      <w:r w:rsidR="00F3300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asendatakse </w:t>
      </w:r>
      <w:commentRangeEnd w:id="124"/>
      <w:r w:rsidR="002342C0">
        <w:rPr>
          <w:rStyle w:val="Kommentaariviide"/>
          <w:kern w:val="0"/>
          <w14:ligatures w14:val="none"/>
        </w:rPr>
        <w:commentReference w:id="124"/>
      </w:r>
      <w:r w:rsidR="00F3300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sõna „sõiduk“ sõnadega „kindlustuskohustusega hõlmatud sõiduk“ vastavas käändes. </w:t>
      </w:r>
    </w:p>
    <w:p w14:paraId="6C6D3195" w14:textId="77777777" w:rsidR="00F3300E" w:rsidRPr="00E86F1D" w:rsidRDefault="00F3300E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5100736" w14:textId="2C1D5634" w:rsidR="00F579F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125" w:name="_Hlk138939598"/>
      <w:bookmarkEnd w:id="12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47</w:t>
      </w:r>
      <w:r w:rsidR="00F579F3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F579F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46 lõige 3 muudetakse ja sõnastatakse järgmiselt: </w:t>
      </w:r>
    </w:p>
    <w:p w14:paraId="5ECF9670" w14:textId="45C2E20B" w:rsidR="00E14503" w:rsidRPr="00E86F1D" w:rsidRDefault="00F579F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(3) </w:t>
      </w:r>
      <w:commentRangeStart w:id="126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Fond ei hüvita </w:t>
      </w:r>
      <w:commentRangeStart w:id="127"/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tuvastamata jäänud sõidukiga </w:t>
      </w:r>
      <w:commentRangeEnd w:id="127"/>
      <w:r w:rsidR="00C065C6">
        <w:rPr>
          <w:rStyle w:val="Kommentaariviide"/>
          <w:kern w:val="0"/>
          <w14:ligatures w14:val="none"/>
        </w:rPr>
        <w:commentReference w:id="127"/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põhjustatud kahju, mis seisneb</w:t>
      </w:r>
      <w:ins w:id="128" w:author="Mari Koik" w:date="2024-02-08T14:22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järgmises</w:t>
        </w:r>
      </w:ins>
      <w:commentRangeEnd w:id="126"/>
      <w:ins w:id="129" w:author="Mari Koik" w:date="2024-02-08T14:35:00Z">
        <w:r w:rsidR="00504DCD">
          <w:rPr>
            <w:rStyle w:val="Kommentaariviide"/>
            <w:kern w:val="0"/>
            <w14:ligatures w14:val="none"/>
          </w:rPr>
          <w:commentReference w:id="126"/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</w:p>
    <w:p w14:paraId="5CCB2E50" w14:textId="42A7EF0D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sõiduk</w:t>
      </w:r>
      <w:del w:id="130" w:author="Mari Koik" w:date="2024-02-08T14:22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i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hävi</w:t>
      </w:r>
      <w:ins w:id="131" w:author="Mari Koik" w:date="2024-02-08T14:22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b</w:t>
        </w:r>
      </w:ins>
      <w:del w:id="132" w:author="Mari Koik" w:date="2024-02-08T14:22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mises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või kahjustu</w:t>
      </w:r>
      <w:ins w:id="133" w:author="Mari Koik" w:date="2024-02-08T14:22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b</w:t>
        </w:r>
      </w:ins>
      <w:del w:id="134" w:author="Mari Koik" w:date="2024-02-08T14:22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mises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välja arvatud juhul, kui sama kindlustusjuhtumi tagajärjel </w:t>
      </w:r>
      <w:del w:id="135" w:author="Mari Koik" w:date="2024-02-08T14:23:00Z">
        <w:r w:rsidR="00D80A10"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on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tekitat</w:t>
      </w:r>
      <w:del w:id="136" w:author="Mari Koik" w:date="2024-02-08T14:23:00Z">
        <w:r w:rsidR="00D80A10"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ud</w:delText>
        </w:r>
      </w:del>
      <w:ins w:id="137" w:author="Mari Koik" w:date="2024-02-08T14:23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akse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del w:id="138" w:author="Mari Koik" w:date="2024-02-08T18:03:00Z">
        <w:r w:rsidRPr="00E86F1D" w:rsidDel="00DA0E9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ühele või mitmele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isikule </w:t>
      </w:r>
      <w:commentRangeStart w:id="139"/>
      <w:del w:id="140" w:author="Mari Koik" w:date="2024-02-08T14:18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vähemalt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raske</w:t>
      </w:r>
      <w:ins w:id="141" w:author="Mari Koik" w:date="2024-02-08T14:18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, väga raske või eriti raske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kehavigastus või </w:t>
      </w:r>
      <w:del w:id="142" w:author="Mari Koik" w:date="2024-02-08T14:20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raske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tervisekahjustus </w:t>
      </w:r>
      <w:commentRangeEnd w:id="139"/>
      <w:r w:rsidR="00AB7F34">
        <w:rPr>
          <w:rStyle w:val="Kommentaariviide"/>
          <w:kern w:val="0"/>
          <w14:ligatures w14:val="none"/>
        </w:rPr>
        <w:commentReference w:id="139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või </w:t>
      </w:r>
      <w:del w:id="143" w:author="Mari Koik" w:date="2024-02-08T14:23:00Z">
        <w:r w:rsidR="00D80A10"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on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põhjustat</w:t>
      </w:r>
      <w:del w:id="144" w:author="Mari Koik" w:date="2024-02-08T14:23:00Z">
        <w:r w:rsidR="00D80A10"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ud</w:delText>
        </w:r>
      </w:del>
      <w:ins w:id="145" w:author="Mari Koik" w:date="2024-02-08T14:23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akse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isiku surm;</w:t>
      </w:r>
    </w:p>
    <w:p w14:paraId="79BC94EA" w14:textId="25A92170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sõiduk</w:t>
      </w:r>
      <w:del w:id="146" w:author="Mari Koik" w:date="2024-02-08T14:25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i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del w:id="147" w:author="Mari Koik" w:date="2024-02-08T14:23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poolt </w:delText>
        </w:r>
      </w:del>
      <w:ins w:id="148" w:author="Mari Koik" w:date="2024-02-08T14:23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halvendab</w:t>
        </w:r>
        <w:r w:rsidR="00AB7F34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tee kasutamise käigus tee seisukor</w:t>
      </w:r>
      <w:ins w:id="149" w:author="Mari Koik" w:date="2024-02-08T14:23:00Z">
        <w:r w:rsidR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da</w:t>
        </w:r>
      </w:ins>
      <w:ins w:id="150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,</w:t>
        </w:r>
      </w:ins>
      <w:del w:id="151" w:author="Mari Koik" w:date="2024-02-08T14:23:00Z">
        <w:r w:rsidRPr="00E86F1D" w:rsidDel="00AB7F34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ra halvendamises</w:delText>
        </w:r>
      </w:del>
      <w:del w:id="152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  <w:r w:rsidR="00135BEE"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selle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määr</w:t>
      </w:r>
      <w:ins w:id="153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ides seda</w:t>
        </w:r>
      </w:ins>
      <w:del w:id="154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dumise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te</w:t>
      </w:r>
      <w:ins w:id="155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kitades </w:t>
        </w:r>
      </w:ins>
      <w:del w:id="156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auk</w:t>
      </w:r>
      <w:del w:id="157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ud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 </w:t>
      </w:r>
      <w:del w:id="158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ja </w:delText>
        </w:r>
      </w:del>
      <w:ins w:id="159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või</w:t>
        </w:r>
        <w:r w:rsidR="001C378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proofErr w:type="spellStart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pikiroo</w:t>
      </w:r>
      <w:ins w:id="160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paid</w:t>
        </w:r>
      </w:ins>
      <w:proofErr w:type="spellEnd"/>
      <w:del w:id="161" w:author="Mari Koik" w:date="2024-02-08T14:26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baste tekkimise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ins w:id="162" w:author="Mari Koik" w:date="2024-02-08T14:26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kulutades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teemärgis</w:t>
      </w:r>
      <w:ins w:id="163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eid</w:t>
        </w:r>
      </w:ins>
      <w:del w:id="164" w:author="Mari Koik" w:date="2024-02-08T14:27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te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</w:t>
      </w:r>
      <w:r w:rsidR="006871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peen</w:t>
      </w:r>
      <w:ins w:id="165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ra</w:t>
        </w:r>
      </w:ins>
      <w:ins w:id="166" w:author="Mari Koik" w:date="2024-02-08T14:33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i</w:t>
        </w:r>
      </w:ins>
      <w:ins w:id="167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d</w:t>
        </w:r>
      </w:ins>
      <w:del w:id="168" w:author="Mari Koik" w:date="2024-02-08T14:27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arde kulumise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del w:id="169" w:author="Mari Koik" w:date="2024-02-08T14:27:00Z">
        <w:r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ning </w:delText>
        </w:r>
      </w:del>
      <w:ins w:id="170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ja</w:t>
        </w:r>
        <w:r w:rsidR="001C378A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muu</w:t>
      </w:r>
      <w:ins w:id="171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d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35BE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sellis</w:t>
      </w:r>
      <w:ins w:id="172" w:author="Mari Koik" w:date="2024-02-08T14:27:00Z">
        <w:r w:rsidR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t</w:t>
        </w:r>
      </w:ins>
      <w:del w:id="173" w:author="Mari Koik" w:date="2024-02-08T14:27:00Z">
        <w:r w:rsidR="00135BEE"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e</w:delText>
        </w:r>
        <w:r w:rsidR="006871FE" w:rsidRPr="00E86F1D" w:rsidDel="001C378A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tõttu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64B673D7" w14:textId="39AC7CDF" w:rsidR="001C51BE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as</w:t>
      </w:r>
      <w:ins w:id="174" w:author="Mari Koik" w:date="2024-02-08T14:34:00Z">
        <w:r w:rsidR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i</w:t>
        </w:r>
      </w:ins>
      <w:del w:id="175" w:author="Mari Koik" w:date="2024-02-08T14:34:00Z">
        <w:r w:rsidRPr="00E86F1D" w:rsidDel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ja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kahjust</w:t>
      </w:r>
      <w:ins w:id="176" w:author="Mari Koik" w:date="2024-02-08T14:34:00Z">
        <w:r w:rsidR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ub</w:t>
        </w:r>
      </w:ins>
      <w:del w:id="177" w:author="Mari Koik" w:date="2024-02-08T14:34:00Z">
        <w:r w:rsidRPr="00E86F1D" w:rsidDel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amises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või </w:t>
      </w:r>
      <w:del w:id="178" w:author="Mari Koik" w:date="2024-02-08T14:34:00Z">
        <w:r w:rsidRPr="00E86F1D" w:rsidDel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hävimises </w:delText>
        </w:r>
      </w:del>
      <w:ins w:id="179" w:author="Mari Koik" w:date="2024-02-08T14:34:00Z">
        <w:r w:rsidR="00504DCD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hävi</w:t>
        </w:r>
        <w:r w:rsidR="00504DC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b</w:t>
        </w:r>
        <w:r w:rsidR="00504DCD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ins w:id="180" w:author="Mari Koik" w:date="2024-02-01T17:06:00Z">
        <w:r w:rsidR="00750118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sellisel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viisil, et tundmatu sõiduk ei puudutanud kahjustatud asja.</w:t>
      </w:r>
      <w:r w:rsidR="00F579F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596BE09B" w14:textId="77777777" w:rsidR="001E6418" w:rsidRPr="00E86F1D" w:rsidRDefault="001E641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1D751D4" w14:textId="7C80DDEE" w:rsidR="005A32A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48</w:t>
      </w:r>
      <w:r w:rsidR="001E6418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E641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48 lõikest 7 jäetakse välja tekstiosa „mootorsõidukite kasutamise tsiviilvastutuskindlustuse ja sellise vastutuse kindlustamise kohustuse täitmise kohta kodifitseeritud versiooni (ELT L 263, 07.10.2009, lk 11–31)“;</w:t>
      </w:r>
    </w:p>
    <w:bookmarkEnd w:id="125"/>
    <w:p w14:paraId="273C56CD" w14:textId="77777777" w:rsidR="00B92FBA" w:rsidRPr="00E86F1D" w:rsidRDefault="00B92FBA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6E2B6ED" w14:textId="389A6048" w:rsidR="000C3E7D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49</w:t>
      </w:r>
      <w:r w:rsidR="000C3E7D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seadust täiendatakse §-ga </w:t>
      </w:r>
      <w:bookmarkStart w:id="181" w:name="_Hlk136774793"/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50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</w:t>
      </w:r>
      <w:bookmarkEnd w:id="181"/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rgmises sõnastuses: </w:t>
      </w:r>
    </w:p>
    <w:p w14:paraId="4A6A3CF1" w14:textId="45E1CC64" w:rsidR="000C3E7D" w:rsidRPr="00E86F1D" w:rsidRDefault="000C3E7D" w:rsidP="007C75E6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bookmarkStart w:id="182" w:name="_Hlk145615401"/>
      <w:bookmarkStart w:id="183" w:name="_Hlk136634966"/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„§ 50¹. </w:t>
      </w:r>
      <w:r w:rsidR="00372AF1"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Fondi </w:t>
      </w:r>
      <w:bookmarkEnd w:id="182"/>
      <w:r w:rsidR="00372AF1"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poolt kahju hüvitamine kindlustusandja maksejõuetuse korral</w:t>
      </w:r>
    </w:p>
    <w:bookmarkEnd w:id="183"/>
    <w:p w14:paraId="7D1B0722" w14:textId="77777777" w:rsidR="00CD5E78" w:rsidRPr="00E86F1D" w:rsidRDefault="00CD5E78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8B0B3A7" w14:textId="6450E1EF" w:rsidR="000C3E7D" w:rsidRPr="00E86F1D" w:rsidRDefault="007459D5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884731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Kui Eestis või </w:t>
      </w:r>
      <w:r w:rsidR="008C16D3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teises 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lepinguriigis põhiasukohta omava ja seal kindlustatud sõidukiga </w:t>
      </w:r>
      <w:r w:rsidR="00D80A10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on 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põhjustat</w:t>
      </w:r>
      <w:r w:rsidR="00D80A10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ud</w:t>
      </w:r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 kindlustusjuhtum </w:t>
      </w:r>
      <w:bookmarkStart w:id="184" w:name="_Hlk136805755"/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Eesti, lepinguriigi või rahvusvahelise rohelise kaardi süsteemiga ühinenud riigi territooriumil </w:t>
      </w:r>
      <w:bookmarkEnd w:id="184"/>
      <w:r w:rsidR="000C3E7D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ning kindlustusandja suhtes on algatatud tema asukohariigi õiguses sätestatud kindlustustegevuse seaduse §-s 155 või 157 nimetatud menetlusele vastav menetlus, on kahjustatud isikul, kelle elu- või asukoht on Eestis, õigus esitada kahju hüvitamise nõue fondile.</w:t>
      </w:r>
    </w:p>
    <w:p w14:paraId="366D1C78" w14:textId="77777777" w:rsidR="00CD5E78" w:rsidRPr="00E86F1D" w:rsidRDefault="00CD5E78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185" w:name="_Hlk136784423"/>
    </w:p>
    <w:p w14:paraId="5DE90028" w14:textId="10F4403A" w:rsidR="000C3E7D" w:rsidRPr="00E86F1D" w:rsidRDefault="000C3E7D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Fond teavitab käesoleva paragrahvi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nõude saamisest viivitamata samas lõikes nimetatud kindlustusandjat või tema likvideerijat või haldurit direktiivi 2009/138/EÜ </w:t>
      </w:r>
      <w:r w:rsidR="0039692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kindlustus- ja edasikindlustustegevuse alustamise ja jätkamise kohta (</w:t>
      </w:r>
      <w:proofErr w:type="spellStart"/>
      <w:r w:rsidR="0039692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Solventsus</w:t>
      </w:r>
      <w:proofErr w:type="spellEnd"/>
      <w:r w:rsidR="0039692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II) (EÜT L 335, 17.12.2009, lk 1–155)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artikli 268 lõike 1 punktide e ja f tähenduses, samuti asutust, mis vastutab </w:t>
      </w:r>
      <w:r w:rsidR="00B375E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sellele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kindlustusandjale tegevusloa väljastanud lepinguriigis </w:t>
      </w:r>
      <w:r w:rsidR="00FB225D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paragrahvi</w:t>
      </w:r>
      <w:r w:rsidR="000D01C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lõikes 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B375E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nimetatud juhul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kahju hüvitamise eest.</w:t>
      </w:r>
    </w:p>
    <w:p w14:paraId="007CA87B" w14:textId="77777777" w:rsidR="00CD5E78" w:rsidRPr="00E86F1D" w:rsidRDefault="00CD5E78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A37E34B" w14:textId="412D3EFA" w:rsidR="0006167A" w:rsidRPr="00E86F1D" w:rsidRDefault="0027456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3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Käesoleva paragrahvi lõikes </w:t>
      </w:r>
      <w:r w:rsidR="001D559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</w:t>
      </w:r>
      <w:r w:rsidR="002E38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kindlustusandja, likvideerija või haldur teavitab fondi </w:t>
      </w:r>
      <w:r w:rsidR="00050D77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käesoleva paragrahvi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nõude</w:t>
      </w:r>
      <w:r w:rsidR="002E38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D56DE0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kindlustusandja poolt </w:t>
      </w:r>
      <w:ins w:id="186" w:author="Mari Koik" w:date="2024-02-08T14:40:00Z">
        <w:r w:rsidR="00504DCD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kahjustatud isikule </w:t>
        </w:r>
      </w:ins>
      <w:r w:rsidR="002E38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hüvitamisest </w:t>
      </w:r>
      <w:del w:id="187" w:author="Mari Koik" w:date="2024-02-08T14:40:00Z">
        <w:r w:rsidR="0006167A" w:rsidRPr="00E86F1D" w:rsidDel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kahjustatud isikule </w:delText>
        </w:r>
      </w:del>
      <w:r w:rsidR="002E38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või sellest keeldumisest viivitamata.</w:t>
      </w:r>
    </w:p>
    <w:p w14:paraId="09606438" w14:textId="77777777" w:rsidR="00CD5E78" w:rsidRPr="00E86F1D" w:rsidRDefault="00CD5E78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188" w:name="_Hlk136784392"/>
      <w:bookmarkEnd w:id="185"/>
    </w:p>
    <w:bookmarkEnd w:id="188"/>
    <w:p w14:paraId="6E7F833B" w14:textId="5BC4090A" w:rsidR="00F24423" w:rsidRPr="00E86F1D" w:rsidRDefault="004B23E4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(4) </w:t>
      </w:r>
      <w:commentRangeStart w:id="189"/>
      <w:ins w:id="190" w:author="Mari Koik" w:date="2024-02-08T14:42:00Z">
        <w:r w:rsidR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Pärast </w:t>
        </w:r>
        <w:r w:rsidR="00504DCD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kahju hüvitamise kohustuse olemasolu ja ulatuse kindlakstegemis</w:t>
        </w:r>
        <w:r w:rsidR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t</w:t>
        </w:r>
        <w:r w:rsidR="00504DCD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esitab</w:t>
        </w:r>
        <w:r w:rsidR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commentRangeEnd w:id="189"/>
      <w:ins w:id="191" w:author="Mari Koik" w:date="2024-02-08T14:43:00Z">
        <w:r w:rsidR="00504DCD">
          <w:rPr>
            <w:rStyle w:val="Kommentaariviide"/>
            <w:kern w:val="0"/>
            <w14:ligatures w14:val="none"/>
          </w:rPr>
          <w:commentReference w:id="189"/>
        </w:r>
      </w:ins>
      <w:ins w:id="192" w:author="Mari Koik" w:date="2024-02-08T14:42:00Z">
        <w:r w:rsidR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f</w:t>
        </w:r>
      </w:ins>
      <w:del w:id="193" w:author="Mari Koik" w:date="2024-02-08T14:42:00Z">
        <w:r w:rsidR="00F24423" w:rsidRPr="00E86F1D" w:rsidDel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F</w:delText>
        </w:r>
      </w:del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ond </w:t>
      </w:r>
      <w:del w:id="194" w:author="Mari Koik" w:date="2024-02-08T14:42:00Z">
        <w:r w:rsidR="00F24423" w:rsidRPr="00E86F1D" w:rsidDel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esitab </w:delText>
        </w:r>
      </w:del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kahjustatud isikule </w:t>
      </w:r>
      <w:del w:id="195" w:author="Mari Koik" w:date="2024-02-08T14:42:00Z">
        <w:r w:rsidR="00F24423" w:rsidRPr="00E86F1D" w:rsidDel="00504DC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kahju hüvitamise kohustuse olemasolu ja ulatuse kindlakstegemisel </w:delText>
        </w:r>
      </w:del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põhjendatud </w:t>
      </w:r>
      <w:r w:rsidR="000B5C6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otsuse </w:t>
      </w:r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kahju täielikult või osalisest </w:t>
      </w:r>
      <w:r w:rsidR="000B5C6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hüvitamise või hüvitamisest </w:t>
      </w:r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keeldumise </w:t>
      </w:r>
      <w:r w:rsidR="000B5C6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kohta </w:t>
      </w:r>
      <w:r w:rsidR="00495177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kohe, kui selleks on olemas vajalik teave</w:t>
      </w:r>
      <w:r w:rsidR="00F2442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 kuid hiljemalt kolm kuud pärast käesoleva paragrahvi lõikes 1 nimetatud nõude saamist.</w:t>
      </w:r>
    </w:p>
    <w:p w14:paraId="38865365" w14:textId="77777777" w:rsidR="0094496C" w:rsidRPr="00E86F1D" w:rsidRDefault="0094496C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1115265" w14:textId="3D4C708B" w:rsidR="007B1343" w:rsidRPr="00E86F1D" w:rsidRDefault="00F24423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(5) Fond maksab kahjustatud isikule hüvitise viivitamata, kuid hiljemalt kolm kuud pärast </w:t>
      </w:r>
      <w:r w:rsidR="000B5C6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paragrahvi lõikes 4 nimetatud otsuse tegemist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4A28B326" w14:textId="77777777" w:rsidR="007B1343" w:rsidRPr="00E86F1D" w:rsidRDefault="007B1343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59B6EA9" w14:textId="357186D8" w:rsidR="00D56DE0" w:rsidRPr="00E86F1D" w:rsidRDefault="000C3E7D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6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Käesolevas paragrahvis sätestatud fondi kohustuste suhtes kohaldatakse käesoleva seaduse § 48 lõikes 7 nimetatud lepingut, Euroopa Parlamendi ja nõukogu direktiivi 2009/103/EÜ artikli 10a lõike 13 ja artikli 25a lõike 13 alusel lepinguriikide fondi ülesandeid täitvate asutuste vahel sõlmitud lepingut ning nimetatud </w:t>
      </w:r>
      <w:r w:rsidR="009A329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artikleid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täpsustavat Euroopa Komisjoni delegeeritud õigusakti.</w:t>
      </w:r>
    </w:p>
    <w:p w14:paraId="524F0DE4" w14:textId="77777777" w:rsidR="00D56DE0" w:rsidRPr="00E86F1D" w:rsidRDefault="00D56DE0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5D063D9" w14:textId="2BEB11BB" w:rsidR="000C3E7D" w:rsidRPr="00E86F1D" w:rsidRDefault="00D56DE0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7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) Eesti kindlustusandja pankroti korral läheb fondile p</w:t>
      </w:r>
      <w:r w:rsidR="001D559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ärast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kahju hüvitamist üle kahjustatud </w:t>
      </w:r>
      <w:commentRangeStart w:id="196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isiku</w:t>
      </w:r>
      <w:ins w:id="197" w:author="Mari Koik" w:date="2024-02-08T14:56:00Z">
        <w:r w:rsidR="00F65589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l kindlustusandja vastu olnud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commentRangeEnd w:id="196"/>
      <w:r w:rsidR="00F65589">
        <w:rPr>
          <w:rStyle w:val="Kommentaariviide"/>
          <w:kern w:val="0"/>
          <w14:ligatures w14:val="none"/>
        </w:rPr>
        <w:commentReference w:id="196"/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kahju hüvitamise nõue. Fondi nõuet käsitatakse kindlustuslepingust tuleneva nõudena ja sellele kohaldatakse kindlustustegevuse seaduse § 171 sätteid.</w:t>
      </w:r>
      <w:r w:rsidR="000C3E7D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“;</w:t>
      </w:r>
    </w:p>
    <w:p w14:paraId="7214483B" w14:textId="5C16044A" w:rsidR="0072574C" w:rsidRPr="00E86F1D" w:rsidRDefault="0072574C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B83E22E" w14:textId="0AD00AA4" w:rsidR="00383CF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50</w:t>
      </w:r>
      <w:r w:rsidR="00383CF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57 täiendatakse punkti</w:t>
      </w:r>
      <w:r w:rsidR="001C016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dega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8</w:t>
      </w:r>
      <w:r w:rsidR="0015401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–</w:t>
      </w:r>
      <w:r w:rsidR="00AA76E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4B231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6D488F1F" w14:textId="16B1E763" w:rsidR="00030CCB" w:rsidRPr="00E86F1D" w:rsidRDefault="00383CF0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8) sõiduki valdaja vastu, kui kahju põhjustati käesoleva seaduse § 5 alusel kindlustuskohustusest vabastatud sõidukiga;</w:t>
      </w:r>
    </w:p>
    <w:p w14:paraId="72788CEF" w14:textId="57402AA8" w:rsidR="00383CF0" w:rsidRPr="00E86F1D" w:rsidRDefault="00A57A9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  <w:r w:rsidR="00383CF0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asutuse vastu, mis vastutab lepinguriigis põhiasukohta omava ja seal kindlustatud sõidukiga põhjustatud </w:t>
      </w:r>
      <w:bookmarkStart w:id="198" w:name="_Hlk158301648"/>
      <w:r w:rsidR="00383CF0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kahju hüvitamise eest kindlustusandjale tegevusloa väljastanud lepinguriigis </w:t>
      </w:r>
      <w:bookmarkEnd w:id="198"/>
      <w:r w:rsidR="00383CF0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selle kindlustusandja </w:t>
      </w:r>
      <w:bookmarkStart w:id="199" w:name="_Hlk136775137"/>
      <w:ins w:id="200" w:author="Mari Koik" w:date="2024-02-08T15:01:00Z">
        <w:r w:rsidR="00F65589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suhtes </w:t>
        </w:r>
      </w:ins>
      <w:ins w:id="201" w:author="Mari Koik" w:date="2024-02-08T15:02:00Z">
        <w:r w:rsidR="00F65589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algatatud </w:t>
        </w:r>
      </w:ins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50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menetluse korral</w:t>
      </w:r>
      <w:r w:rsidR="0052575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bookmarkEnd w:id="199"/>
      <w:r w:rsidR="00383CF0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kahjustatud isikule välja makstud hüvitise ulatuses;</w:t>
      </w:r>
    </w:p>
    <w:p w14:paraId="65C3E5B6" w14:textId="6FE55804" w:rsidR="004B2705" w:rsidRPr="00E86F1D" w:rsidRDefault="00A57A9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10</w:t>
      </w:r>
      <w:r w:rsidR="001C0160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) Eesti kindlustusandja vastu käesoleva seaduse § 50</w:t>
      </w:r>
      <w:r w:rsidR="001C0160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1C0160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 xml:space="preserve"> kohaselt </w:t>
      </w:r>
      <w:r w:rsidR="00143C64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makstud hüvitise ulatuses</w:t>
      </w:r>
      <w:r w:rsidR="004B2705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17A077F0" w14:textId="38A93711" w:rsidR="00E92F28" w:rsidRPr="00E86F1D" w:rsidRDefault="00E92F28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11) käesoleva seaduse §-des 53 ja 54 sätestatud isikute vastu Eesti kindlustusandja asemel § 50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kohaselt</w:t>
      </w:r>
      <w:ins w:id="202" w:author="Mari Koik" w:date="2024-02-08T15:05:00Z">
        <w:r w:rsidR="00866B6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  <w:commentRangeStart w:id="203"/>
        <w:r w:rsidR="00866B6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fondi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makstud </w:t>
      </w:r>
      <w:commentRangeEnd w:id="203"/>
      <w:r w:rsidR="00866B6D">
        <w:rPr>
          <w:rStyle w:val="Kommentaariviide"/>
          <w:kern w:val="0"/>
          <w14:ligatures w14:val="none"/>
        </w:rPr>
        <w:commentReference w:id="203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hüvitise ulatuses;</w:t>
      </w:r>
    </w:p>
    <w:p w14:paraId="6C1D5141" w14:textId="572BE029" w:rsidR="00A57A94" w:rsidRPr="00E86F1D" w:rsidRDefault="00A57A9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E92F28" w:rsidRPr="00E86F1D">
        <w:rPr>
          <w:rFonts w:ascii="Times New Roman" w:eastAsia="Calibri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spordiseaduse § 24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lõikes 2 sätestatud kindlustuslepingu või tagatiskokkuleppe olemasolu tagamata jätnud spordiürituse korraldaja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või </w:t>
      </w:r>
      <w:r w:rsidR="00143C6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asjaomase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spordialaliidu 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vastu, kui kahju </w:t>
      </w:r>
      <w:r w:rsidR="00D80A1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on 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põhjustat</w:t>
      </w:r>
      <w:r w:rsidR="00D80A1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ud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nimetatud </w:t>
      </w:r>
      <w:commentRangeStart w:id="204"/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spordiseaduse sätte </w:t>
      </w:r>
      <w:commentRangeEnd w:id="204"/>
      <w:r w:rsidR="00477567">
        <w:rPr>
          <w:rStyle w:val="Kommentaariviide"/>
          <w:kern w:val="0"/>
          <w14:ligatures w14:val="none"/>
        </w:rPr>
        <w:commentReference w:id="204"/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kohaselt kindlustamata sõidukiga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2D251137" w14:textId="3D8F3704" w:rsidR="004B2318" w:rsidRPr="00E86F1D" w:rsidRDefault="00A57A9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E92F2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isiku vastu, kes vastutab käesoleva  seaduse § 1 lõike 1</w:t>
      </w:r>
      <w:r w:rsidR="00142DFE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5B0B7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unktis 2 sätestatud juhul sõidukiga kahju tekitamise eest</w:t>
      </w:r>
      <w:r w:rsidR="00E92F2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.“</w:t>
      </w:r>
      <w:r w:rsidR="003A570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4181C21A" w14:textId="77777777" w:rsidR="00A57A94" w:rsidRPr="00E86F1D" w:rsidRDefault="00A57A9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744ECA8" w14:textId="08B88876" w:rsidR="00A57A94" w:rsidRPr="00E86F1D" w:rsidRDefault="000F5848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51</w:t>
      </w:r>
      <w:r w:rsidR="00A57A94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59 lõikes 2 asendatakse 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tekstiosa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„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käesolevas 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jaos“ 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tekstiosaga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„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käesoleva 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seaduse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§ 26 lõike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</w:t>
      </w:r>
      <w:r w:rsidR="007E715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7 ja käesolevas jaos</w:t>
      </w:r>
      <w:r w:rsidR="00A57A9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691471AE" w14:textId="77777777" w:rsidR="00CE49E8" w:rsidRPr="00E86F1D" w:rsidRDefault="00CE49E8" w:rsidP="00CE49E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05A0045" w14:textId="71649195" w:rsidR="00CE49E8" w:rsidRPr="00E86F1D" w:rsidRDefault="000F5848" w:rsidP="00CE49E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52</w:t>
      </w:r>
      <w:r w:rsidR="00CE49E8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CE49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60 lõike 1 punkti 1 täiendatakse enne tekstiosa „vanasõiduk ja võistlussõiduk“ tekstiosaga „maastikusõiduk,“;</w:t>
      </w:r>
    </w:p>
    <w:p w14:paraId="459DE3EA" w14:textId="5F89A859" w:rsidR="00FC3883" w:rsidRPr="00E86F1D" w:rsidRDefault="00FC3883" w:rsidP="007C75E6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98AEABD" w14:textId="07E2E226" w:rsidR="000F3B2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05" w:name="_Hlk134381053"/>
      <w:bookmarkStart w:id="206" w:name="_Hlk15639333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53</w:t>
      </w:r>
      <w:r w:rsidR="000F3B2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0F3B2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60 lõike 2 sissejuhatav </w:t>
      </w:r>
      <w:r w:rsidR="00A31BC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lause</w:t>
      </w:r>
      <w:r w:rsidR="000F3B2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osa muudetakse ja sõnastatakse järgmiselt:</w:t>
      </w:r>
    </w:p>
    <w:bookmarkEnd w:id="205"/>
    <w:p w14:paraId="2DACA9D2" w14:textId="127B2F27" w:rsidR="00E14503" w:rsidRPr="00E86F1D" w:rsidRDefault="00FC388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Automaatne kindlustuskaitse </w:t>
      </w:r>
      <w:commentRangeStart w:id="207"/>
      <w:del w:id="208" w:author="Mari Koik" w:date="2024-02-08T15:18:00Z">
        <w:r w:rsidR="00E14503" w:rsidRPr="00E86F1D" w:rsidDel="0047756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liiklusregistris registreeritud </w:delText>
        </w:r>
      </w:del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lepinguta</w:t>
      </w:r>
      <w:ins w:id="209" w:author="Mari Koik" w:date="2024-02-08T15:18:00Z">
        <w:r w:rsidR="00477567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, kuid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ins w:id="210" w:author="Mari Koik" w:date="2024-02-08T15:18:00Z">
        <w:r w:rsidR="00477567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liiklusregistris registreeritud </w:t>
        </w:r>
      </w:ins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sõiduki</w:t>
      </w:r>
      <w:commentRangeEnd w:id="207"/>
      <w:r w:rsidR="00477567">
        <w:rPr>
          <w:rStyle w:val="Kommentaariviide"/>
          <w:kern w:val="0"/>
          <w14:ligatures w14:val="none"/>
        </w:rPr>
        <w:commentReference w:id="207"/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välja arvatud </w:t>
      </w:r>
      <w:r w:rsidR="00514CC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maastikusõiduki, </w:t>
      </w:r>
      <w:r w:rsidR="00E1450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vanasõiduki ja võistlussõiduki suhtes tekib, kui: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  <w:bookmarkEnd w:id="206"/>
    </w:p>
    <w:p w14:paraId="4A540446" w14:textId="77777777" w:rsidR="00A20933" w:rsidRPr="00E86F1D" w:rsidRDefault="00A2093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0F4A89F" w14:textId="4A811416" w:rsidR="00713989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11" w:name="_Hlk15520393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54</w:t>
      </w:r>
      <w:r w:rsidR="0071398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) 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seadust täiendatakse </w:t>
      </w:r>
      <w:bookmarkStart w:id="212" w:name="_Hlk156387470"/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§-ga 64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</w:t>
      </w:r>
      <w:bookmarkEnd w:id="212"/>
      <w:r w:rsidR="007139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sõnastuses:</w:t>
      </w:r>
    </w:p>
    <w:p w14:paraId="74F5D165" w14:textId="3B0F4372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213" w:name="_Hlk15623444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64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 </w:t>
      </w:r>
      <w:del w:id="214" w:author="Mari Koik" w:date="2024-02-01T17:24:00Z">
        <w:r w:rsidRPr="00E86F1D" w:rsidDel="004B585A">
          <w:rPr>
            <w:rFonts w:ascii="Times New Roman" w:eastAsia="Calibri" w:hAnsi="Times New Roman" w:cs="Times New Roman"/>
            <w:b/>
            <w:bCs/>
            <w:kern w:val="0"/>
            <w:sz w:val="24"/>
            <w:szCs w:val="24"/>
            <w14:ligatures w14:val="none"/>
          </w:rPr>
          <w:delText xml:space="preserve"> </w:delText>
        </w:r>
      </w:del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Teavitus automaatsest liikluskindlustusest</w:t>
      </w:r>
    </w:p>
    <w:p w14:paraId="69F9FEB4" w14:textId="77777777" w:rsidR="00B6488C" w:rsidRPr="00E86F1D" w:rsidRDefault="00B6488C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56F16CA" w14:textId="1B86D7FB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15" w:name="_Hlk156388294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</w:t>
      </w:r>
      <w:bookmarkStart w:id="216" w:name="_Hlk15638760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Fond saadab kindlustuskohustusega isikule kindlustuskohustust ja automaatset liikluskindlustust selgitava teabe elektrooniliselt </w:t>
      </w:r>
      <w:bookmarkStart w:id="217" w:name="_Hlk156395135"/>
      <w:r w:rsidR="00BF3D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vajaduse ja võimaluse</w:t>
      </w:r>
      <w:r w:rsidR="003C1A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korral</w:t>
      </w:r>
      <w:r w:rsidR="00BF3D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enne</w:t>
      </w:r>
      <w:r w:rsidR="003C1A5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ning</w:t>
      </w:r>
      <w:r w:rsidR="00BF3D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mõistliku aja jooksul pärast </w:t>
      </w:r>
      <w:bookmarkEnd w:id="217"/>
      <w:r w:rsidR="00BF3D8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automaatse liikluskindlustuse rakendumist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bookmarkEnd w:id="216"/>
    </w:p>
    <w:p w14:paraId="4DB20988" w14:textId="77777777" w:rsidR="00B6488C" w:rsidRPr="00E86F1D" w:rsidRDefault="00B6488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7D516A8" w14:textId="0CCC5944" w:rsidR="00713989" w:rsidRPr="00E86F1D" w:rsidRDefault="0071398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(2) Käesoleva paragrahvi lõikes 1 nimetatud teabel on informatiivne tähendus ja selle kättetoimetamisele ei kohaldata haldusmenetluse seaduses sätestatut. Nimetatud teabe  saatmisest ega kättesaamisest ei sõltu automaatse liikluskindlustuse rakendumine ega kindlustusmakse tasumise kohustus.“</w:t>
      </w:r>
      <w:bookmarkEnd w:id="21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bookmarkEnd w:id="211"/>
    <w:bookmarkEnd w:id="213"/>
    <w:p w14:paraId="3D2F79B6" w14:textId="77777777" w:rsidR="00EB1DBE" w:rsidRPr="00E86F1D" w:rsidRDefault="00EB1DBE" w:rsidP="007C75E6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</w:p>
    <w:p w14:paraId="1D7C1CD6" w14:textId="1A88E034" w:rsidR="004E443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55</w:t>
      </w:r>
      <w:r w:rsidR="004E443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4E443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69 lõike 1 punktis 3 asendatakse tekstiosa „§-des 45 ja 46“ tekstiosaga „§-des 45, 46 ja 50</w:t>
      </w:r>
      <w:r w:rsidR="004E4430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4E443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270DAAEC" w14:textId="77777777" w:rsidR="00A379DC" w:rsidRPr="00E86F1D" w:rsidRDefault="00A379D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40E713B" w14:textId="100DD827" w:rsidR="00A379DC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18" w:name="_Hlk155257993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56</w:t>
      </w:r>
      <w:r w:rsidR="00A379DC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379D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69 lõiget 1 täiendatakse punktiga 5</w:t>
      </w:r>
      <w:r w:rsidR="00A379DC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A379D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7D6DF2FE" w14:textId="335BAC46" w:rsidR="00A379DC" w:rsidRPr="00E86F1D" w:rsidRDefault="00A379D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„5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  kindlustuskohustusega isiku teavitamine kindlustuskohustusest ja automaatsest liikluskindlustusest;“;</w:t>
      </w:r>
    </w:p>
    <w:bookmarkEnd w:id="218"/>
    <w:p w14:paraId="7FF85850" w14:textId="77777777" w:rsidR="004E4430" w:rsidRPr="00E86F1D" w:rsidRDefault="004E4430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1845DA9" w14:textId="4EC8FC93" w:rsidR="00383CF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19" w:name="_Hlk153819983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57</w:t>
      </w:r>
      <w:r w:rsidR="00383CF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69 lõiget 1 täiendatakse punkti</w:t>
      </w:r>
      <w:r w:rsidR="00194B3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dega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7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94B3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ja 7</w:t>
      </w:r>
      <w:r w:rsidR="00194B31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194B3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83CF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6317AEA7" w14:textId="3CA05618" w:rsidR="00383CF0" w:rsidRPr="00E86F1D" w:rsidRDefault="00383CF0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„7¹) </w:t>
      </w:r>
      <w:r w:rsidRPr="00C40F33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teabe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vahetamine ja koostöö korraldamine teiste lepinguriikide </w:t>
      </w:r>
      <w:del w:id="220" w:author="Mari Koik" w:date="2024-02-08T16:15:00Z">
        <w:r w:rsidRPr="00E86F1D" w:rsidDel="00C40F33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vastavate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teabekeskuste, </w:t>
      </w:r>
      <w:commentRangeStart w:id="221"/>
      <w:ins w:id="222" w:author="Mari Koik" w:date="2024-02-08T16:14:00Z">
        <w:r w:rsidR="00C40F33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lepinguriikide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fondi ülesandeid täitvate </w:t>
      </w:r>
      <w:del w:id="223" w:author="Mari Koik" w:date="2024-02-08T16:14:00Z">
        <w:r w:rsidRPr="00E86F1D" w:rsidDel="00C40F33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lepinguriikide vastavate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asutuste </w:t>
      </w:r>
      <w:commentRangeEnd w:id="221"/>
      <w:r w:rsidR="00C40F33">
        <w:rPr>
          <w:rStyle w:val="Kommentaariviide"/>
          <w:kern w:val="0"/>
          <w14:ligatures w14:val="none"/>
        </w:rPr>
        <w:commentReference w:id="221"/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ning asutustega, mis vastutavad lepinguriigi </w:t>
      </w:r>
      <w:del w:id="224" w:author="Mari Koik" w:date="2024-02-08T16:17:00Z">
        <w:r w:rsidRPr="00E86F1D" w:rsidDel="00C40F33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kindlustusseltsi </w:delText>
        </w:r>
      </w:del>
      <w:bookmarkStart w:id="225" w:name="_Hlk136782568"/>
      <w:ins w:id="226" w:author="Mari Koik" w:date="2024-02-08T16:17:00Z">
        <w:r w:rsidR="00C40F33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kindlustus</w:t>
        </w:r>
        <w:r w:rsidR="00C40F33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andja</w:t>
        </w:r>
        <w:r w:rsidR="00C40F33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ins w:id="227" w:author="Mari Koik" w:date="2024-02-08T16:16:00Z">
        <w:r w:rsidR="00C40F33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suhtes algatatud </w:t>
        </w:r>
      </w:ins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50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61670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menetluse korral </w:t>
      </w:r>
      <w:bookmarkEnd w:id="225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kahju hüvitamise eest kindlustusandjale tegevusloa väljastanud lepinguriigis;</w:t>
      </w:r>
    </w:p>
    <w:p w14:paraId="56BA5CDC" w14:textId="35AEF006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28" w:name="_Hlk14136980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</w:t>
      </w:r>
      <w:r w:rsidR="00D45132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kohustusliku liikluskindlustuse võrdluskalkulaatori </w:t>
      </w:r>
      <w:r w:rsidR="005206C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väljatöötamine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avalikustamine;</w:t>
      </w:r>
      <w:r w:rsidR="00420D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bookmarkEnd w:id="228"/>
    <w:p w14:paraId="29D044DE" w14:textId="77777777" w:rsidR="007459D5" w:rsidRPr="00E86F1D" w:rsidRDefault="007459D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0FD5C59" w14:textId="66E1EB1B" w:rsidR="005D2FD9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58</w:t>
      </w:r>
      <w:r w:rsidR="005D2FD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D2FD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seadust täiendatakse </w:t>
      </w:r>
      <w:bookmarkStart w:id="229" w:name="_Hlk147402340"/>
      <w:r w:rsidR="005D2FD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§-ga 69</w:t>
      </w:r>
      <w:r w:rsidR="005D2FD9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5D2FD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229"/>
      <w:r w:rsidR="005D2FD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513C31AF" w14:textId="6B025AFD" w:rsidR="005D2FD9" w:rsidRPr="00E86F1D" w:rsidRDefault="005D2FD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69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 Liikluskindlustuse võrdluskalkulaator</w:t>
      </w:r>
    </w:p>
    <w:p w14:paraId="2EC87409" w14:textId="77777777" w:rsidR="005D2FD9" w:rsidRPr="00E86F1D" w:rsidRDefault="005D2FD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8C312D7" w14:textId="63C9C417" w:rsidR="00D97384" w:rsidRPr="00E86F1D" w:rsidRDefault="005D2FD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Fond </w:t>
      </w:r>
      <w:r w:rsidR="00F0731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võib pidada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kohustusliku liikluskindlustuse võrdluskalkulaatorit halduslepingus sätestatud tingimustel.“;</w:t>
      </w:r>
    </w:p>
    <w:bookmarkEnd w:id="219"/>
    <w:p w14:paraId="41E7B680" w14:textId="77777777" w:rsidR="004E3BFD" w:rsidRPr="00E86F1D" w:rsidRDefault="004E3BFD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0E81FFF" w14:textId="13069F5A" w:rsidR="007459D5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30" w:name="_Hlk13663567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59</w:t>
      </w:r>
      <w:r w:rsidR="007459D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459D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70 lõige</w:t>
      </w:r>
      <w:r w:rsidR="00720A2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3 tunnistatakse kehtetuks;</w:t>
      </w:r>
    </w:p>
    <w:bookmarkEnd w:id="230"/>
    <w:p w14:paraId="223F62ED" w14:textId="77777777" w:rsidR="007459D5" w:rsidRPr="00E86F1D" w:rsidRDefault="007459D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A6D84BC" w14:textId="611E853A" w:rsidR="003C5BF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31" w:name="_Hlk136634017"/>
      <w:bookmarkStart w:id="232" w:name="_Hlk139020226"/>
      <w:bookmarkStart w:id="233" w:name="_Hlk13712447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60</w:t>
      </w:r>
      <w:r w:rsidR="003C5BF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</w:t>
      </w:r>
      <w:r w:rsidR="00A81F1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Start w:id="234" w:name="_Hlk145615472"/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71</w:t>
      </w:r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tekst </w:t>
      </w:r>
      <w:bookmarkEnd w:id="234"/>
      <w:r w:rsidR="003C5B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muudetakse ja sõnastatakse järgmiselt:</w:t>
      </w:r>
    </w:p>
    <w:bookmarkEnd w:id="231"/>
    <w:p w14:paraId="7D1F257F" w14:textId="77777777" w:rsidR="00EF18CA" w:rsidRPr="00E86F1D" w:rsidRDefault="003C5BF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„(1) Fondil peavad käesolevast seadusest tulenevate kohustuste täitmiseks olema piisavad omavahendid. </w:t>
      </w:r>
    </w:p>
    <w:p w14:paraId="40BB1439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3281DB5" w14:textId="42F78678" w:rsidR="00EF18CA" w:rsidRPr="00E86F1D" w:rsidRDefault="00EF18CA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(2) 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Fond </w:t>
      </w:r>
      <w:del w:id="235" w:author="Mari Koik" w:date="2024-02-01T17:06:00Z">
        <w:r w:rsidR="00A34141"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236" w:author="Mari Koik" w:date="2024-02-01T17:06:00Z"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arvestab</w:t>
        </w:r>
        <w:r w:rsidR="00750118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omavahendite miinimum</w:t>
      </w:r>
      <w:r w:rsidR="00A34141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i arvutamisel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del w:id="237" w:author="Mari Koik" w:date="2024-02-01T17:06:00Z">
        <w:r w:rsidR="003C5BFF"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arvestama </w:delText>
        </w:r>
      </w:del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kõigi teadaolevate ja planeeritavatest tegevustest tulenevate mõõdetavate riskidega, sealhulgas vähemalt kindlustusriski, tururiski, krediidiriski ja operatsiooniriskiga. </w:t>
      </w:r>
    </w:p>
    <w:bookmarkEnd w:id="232"/>
    <w:p w14:paraId="663F3465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E33CB16" w14:textId="3FAAD47A" w:rsidR="00EF18CA" w:rsidRPr="00E86F1D" w:rsidRDefault="00EF18CA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(3) 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Omavahendite arvutamisel lähtutakse </w:t>
      </w:r>
      <w:del w:id="238" w:author="Mari Koik" w:date="2024-02-01T17:07:00Z">
        <w:r w:rsidR="003C5BFF"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Euroopa K</w:delText>
        </w:r>
      </w:del>
      <w:ins w:id="239" w:author="Mari Koik" w:date="2024-02-01T17:07:00Z"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</w:t>
        </w:r>
      </w:ins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omisjoni delegeeritud määruse</w:t>
      </w:r>
      <w:r w:rsidR="00CF3E9E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</w:t>
      </w:r>
      <w:r w:rsidR="009E7EA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(EL) 2015/35, millega täiendatakse Euroopa Parlamendi ja nõukogu direktiivi 2009/138/EÜ kindlustus- ja edasikindlustustegevuse alustamise ja jätkamise kohta (</w:t>
      </w:r>
      <w:proofErr w:type="spellStart"/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Solventsus</w:t>
      </w:r>
      <w:proofErr w:type="spellEnd"/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II)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(ELT L 12, 17.</w:t>
      </w:r>
      <w:ins w:id="240" w:author="Mari Koik" w:date="2024-02-01T17:08:00Z"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0</w:t>
        </w:r>
      </w:ins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1.2015, lk 1–797)</w:t>
      </w:r>
      <w:r w:rsidR="003A570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9E7EA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ja selles </w:t>
      </w:r>
      <w:r w:rsidR="00CF3E9E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sätestatud </w:t>
      </w:r>
      <w:proofErr w:type="spellStart"/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solventsuskapitalinõude</w:t>
      </w:r>
      <w:proofErr w:type="spellEnd"/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standardvalemi struktuurist ja metoodikast, võttes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arvesse 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fondi tegevuse eripärasid.</w:t>
      </w:r>
    </w:p>
    <w:p w14:paraId="777E0704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60DE566" w14:textId="62412039" w:rsidR="003C5BFF" w:rsidRPr="00E86F1D" w:rsidRDefault="00EF18CA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(4) Fond esitab o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mavahendite arvutuse koos sisendite ja selgitustega 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Finantsinspektsioonile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3C5BF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vähemalt üks kord aastas.“;</w:t>
      </w:r>
    </w:p>
    <w:bookmarkEnd w:id="233"/>
    <w:p w14:paraId="10EC047E" w14:textId="77777777" w:rsidR="00761FFE" w:rsidRPr="00E86F1D" w:rsidRDefault="00761FF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7F3B56D" w14:textId="1B38118E" w:rsidR="00761FFE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41" w:name="_Hlk137124515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61</w:t>
      </w:r>
      <w:r w:rsidR="00761FFE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seaduse </w:t>
      </w:r>
      <w:r w:rsidR="00D1444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peatükki täiendatakse §-</w:t>
      </w:r>
      <w:r w:rsidR="00D7445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de</w:t>
      </w:r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ga </w:t>
      </w:r>
      <w:bookmarkStart w:id="242" w:name="_Hlk136634822"/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71</w:t>
      </w:r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bookmarkEnd w:id="242"/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D7445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ja 71</w:t>
      </w:r>
      <w:r w:rsidR="00D7445F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3</w:t>
      </w:r>
      <w:r w:rsidR="00D7445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</w:t>
      </w:r>
      <w:r w:rsidR="00761FFE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ärgmises sõnastuses:</w:t>
      </w:r>
    </w:p>
    <w:p w14:paraId="725D0C93" w14:textId="2576D82C" w:rsidR="00761FFE" w:rsidRPr="00E86F1D" w:rsidRDefault="00761FF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§ 71</w:t>
      </w: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. Fondi liikmemaks</w:t>
      </w:r>
    </w:p>
    <w:p w14:paraId="5F5B18BB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E06122F" w14:textId="2A216CE3" w:rsidR="00761FFE" w:rsidRPr="00E86F1D" w:rsidRDefault="00761FF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(1) 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Fondi l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iikmemaksu arvutamise ja tasumise kord sätestatakse fondi põhikirjas, võttes arvesse, et liikmemaks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peab olema piisav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19F44495" w14:textId="14C1136F" w:rsidR="00761FFE" w:rsidRPr="00E86F1D" w:rsidRDefault="00761FF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1) 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käesoleva seaduse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§ 71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2 sätestatud omavahendite miinimumnõude täitmiseks</w:t>
      </w:r>
      <w:r w:rsidR="00F60191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4AF7C1C0" w14:textId="657A99EA" w:rsidR="00761FFE" w:rsidRPr="00E86F1D" w:rsidRDefault="00761FF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 xml:space="preserve">2) käesolevas seaduses ja põhikirjas sätestatud kohustuste täitmiseks </w:t>
      </w:r>
      <w:r w:rsidR="003A570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ning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25464F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sellega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seotud kulude kandmiseks.</w:t>
      </w:r>
    </w:p>
    <w:p w14:paraId="5D542656" w14:textId="77777777" w:rsidR="00CF3E9E" w:rsidRPr="00E86F1D" w:rsidRDefault="00CF3E9E" w:rsidP="007C75E6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E12C49F" w14:textId="02B7B980" w:rsidR="00761FFE" w:rsidRPr="00E86F1D" w:rsidRDefault="0025464F" w:rsidP="007C75E6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(2) </w:t>
      </w:r>
      <w:r w:rsidR="005610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§-s 50¹ sätestatud kindlustusandja m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aksejõuetus</w:t>
      </w:r>
      <w:r w:rsidR="005610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e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riski katteks võib fond liikmemaksu koguda üksnes Eestis väljastatud tegevusloaga tegutsevatelt kindlustusandjatelt.</w:t>
      </w:r>
    </w:p>
    <w:bookmarkEnd w:id="241"/>
    <w:p w14:paraId="1624EF77" w14:textId="77777777" w:rsidR="00D7445F" w:rsidRPr="00E86F1D" w:rsidRDefault="00D7445F" w:rsidP="007C75E6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52B2BF8" w14:textId="2AF3EE13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bookmarkStart w:id="243" w:name="_Hlk145615489"/>
      <w:bookmarkStart w:id="244" w:name="_Hlk137126761"/>
      <w:bookmarkStart w:id="245" w:name="_Hlk137124557"/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§ 7</w:t>
      </w:r>
      <w:r w:rsidR="006717D6"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3</w:t>
      </w: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bookmarkEnd w:id="243"/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Fondi õigused ja kohustused </w:t>
      </w:r>
      <w:r w:rsidR="005E39B6"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seoses maksejõuetu kindlustusandjaga</w:t>
      </w:r>
      <w:bookmarkEnd w:id="244"/>
    </w:p>
    <w:p w14:paraId="3071BCBE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246" w:name="_Hlk136799169"/>
    </w:p>
    <w:p w14:paraId="6B783DE0" w14:textId="5CBFD471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BE3EA2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) Fond te</w:t>
      </w:r>
      <w:r w:rsidR="00B741F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avitab </w:t>
      </w:r>
      <w:r w:rsidR="00752C5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viivitamata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kindlustusandja </w:t>
      </w:r>
      <w:r w:rsidR="007B3CE1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suhtes </w:t>
      </w:r>
      <w:r w:rsidR="00B741F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pädeva asutuse </w:t>
      </w:r>
      <w:ins w:id="247" w:author="Mari Koik" w:date="2024-02-08T16:31:00Z">
        <w:r w:rsidR="00C46F3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tehtud</w:t>
        </w:r>
        <w:r w:rsidR="00C46F31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="00B741F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otsus</w:t>
      </w:r>
      <w:r w:rsidR="00A3771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est või toimingust </w:t>
      </w:r>
      <w:r w:rsidR="00D6548D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50</w:t>
      </w:r>
      <w:r w:rsidR="00D6548D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D6548D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D6548D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menetluse algatamise</w:t>
      </w:r>
      <w:r w:rsidR="00A3771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ks</w:t>
      </w:r>
      <w:r w:rsidR="00752C5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del w:id="248" w:author="Mari Koik" w:date="2024-02-08T16:34:00Z">
        <w:r w:rsidR="00752C58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iga </w:delText>
        </w:r>
      </w:del>
      <w:ins w:id="249" w:author="Mari Koik" w:date="2024-02-08T16:34:00Z">
        <w:r w:rsidR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kõigi</w:t>
        </w:r>
        <w:r w:rsidR="001B5061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del w:id="250" w:author="Mari Koik" w:date="2024-02-08T16:34:00Z">
        <w:r w:rsidR="00752C58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lepingu</w:delText>
        </w:r>
        <w:r w:rsidR="00B741FB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rii</w:delText>
        </w:r>
        <w:r w:rsidR="00752C58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gi</w:delText>
        </w:r>
        <w:r w:rsidR="00B741FB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 </w:delText>
        </w:r>
      </w:del>
      <w:ins w:id="251" w:author="Mari Koik" w:date="2024-02-08T16:34:00Z">
        <w:r w:rsidR="001B5061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lepingurii</w:t>
        </w:r>
        <w:r w:rsidR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kide</w:t>
        </w:r>
        <w:r w:rsidR="001B5061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asutus</w:t>
      </w:r>
      <w:ins w:id="252" w:author="Mari Koik" w:date="2024-02-08T16:34:00Z">
        <w:r w:rsidR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i</w:t>
        </w:r>
      </w:ins>
      <w:del w:id="253" w:author="Mari Koik" w:date="2024-02-08T16:34:00Z">
        <w:r w:rsidR="00752C58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t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 mis vastuta</w:t>
      </w:r>
      <w:ins w:id="254" w:author="Mari Koik" w:date="2024-02-08T16:34:00Z">
        <w:r w:rsidR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vad</w:t>
        </w:r>
      </w:ins>
      <w:del w:id="255" w:author="Mari Koik" w:date="2024-02-08T16:34:00Z">
        <w:r w:rsidR="00752C58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b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kindlustusandja maksejõuetuse korral kahju hüvitamise eest kindlustusandjale tegevusloa väljastanud lepinguriigis. </w:t>
      </w:r>
    </w:p>
    <w:bookmarkEnd w:id="246"/>
    <w:p w14:paraId="5779A441" w14:textId="77777777" w:rsidR="00CF3E9E" w:rsidRPr="00E86F1D" w:rsidRDefault="00CF3E9E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4A28620" w14:textId="286F4520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BE3EA2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Käesolevast seadusest tuleneva </w:t>
      </w:r>
      <w:del w:id="256" w:author="Mari Koik" w:date="2024-02-08T16:35:00Z">
        <w:r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fondi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hüvitamis</w:t>
      </w:r>
      <w:del w:id="257" w:author="Mari Koik" w:date="2024-02-08T16:35:00Z">
        <w:r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kohustuse täitmiseks fond:</w:t>
      </w:r>
    </w:p>
    <w:p w14:paraId="6A003BA2" w14:textId="554F4203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1) teeb koostööd lepinguriikide </w:t>
      </w:r>
      <w:del w:id="258" w:author="Mari Koik" w:date="2024-02-08T16:35:00Z">
        <w:r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vastavate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teabekeskuste, </w:t>
      </w:r>
      <w:ins w:id="259" w:author="Mari Koik" w:date="2024-02-08T16:36:00Z">
        <w:r w:rsidR="001B5061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lepinguriikide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fondi ülesandeid täitvate </w:t>
      </w:r>
      <w:del w:id="260" w:author="Mari Koik" w:date="2024-02-08T16:36:00Z">
        <w:r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lepinguriikide vastavate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asutuste</w:t>
      </w:r>
      <w:del w:id="261" w:author="Mari Koik" w:date="2024-02-08T16:37:00Z">
        <w:r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ga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ning asutustega, mis vastutavad kindlustusandjale tegevusloa väljastanud lepinguriigis kindlustusjuhtumi tagajärjel tekkinud kahju hüvitamise eest kindlustusandja maksejõuetuse tõttu, samuti 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50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kindlustusandja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likvideerija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ja halduriga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 liikmesriikide</w:t>
      </w:r>
      <w:del w:id="262" w:author="Mari Koik" w:date="2024-02-08T16:37:00Z">
        <w:r w:rsidR="00A76894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s</w:delText>
        </w:r>
      </w:del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del w:id="263" w:author="Mari Koik" w:date="2024-02-08T16:37:00Z">
        <w:r w:rsidR="00A76894" w:rsidRPr="00E86F1D" w:rsidDel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asjasse puutuvate</w:delText>
        </w:r>
      </w:del>
      <w:ins w:id="264" w:author="Mari Koik" w:date="2024-02-08T16:37:00Z">
        <w:r w:rsidR="001B5061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asjaomaste</w:t>
        </w:r>
      </w:ins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pädevate asutustega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ning Finantsinspektsiooniga;</w:t>
      </w:r>
    </w:p>
    <w:p w14:paraId="25FCB708" w14:textId="2FA8FE2A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2) 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osaleb läbirääkimistel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ja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sõlmib 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48 lõikes 7 ja § 50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6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lepinguid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, samuti 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muid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koostöökokkuleppeid</w:t>
      </w:r>
      <w:r w:rsidR="005B21D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fondi </w:t>
      </w:r>
      <w:r w:rsidR="00A7689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töö paremaks korraldamiseks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ja eesmärkide saavutamiseks</w:t>
      </w:r>
      <w:r w:rsidR="00885AE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6B066713" w14:textId="012B70F2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3) 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teeb 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asjaomaste 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asutustega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koostöö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d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, sealhulgas käesoleva seaduse </w:t>
      </w:r>
      <w:r w:rsidR="005610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§ 50¹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6</w:t>
      </w:r>
      <w:r w:rsidR="0056104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lepingute ja õigusakti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alusel</w:t>
      </w:r>
      <w:r w:rsidR="001C1FC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, 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ja vahetab nendega teavet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, sealhulgas nõuete üksikasjade kohta;</w:t>
      </w:r>
    </w:p>
    <w:p w14:paraId="6FAD3471" w14:textId="773ABC9F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4) tagab </w:t>
      </w:r>
      <w:del w:id="265" w:author="Mari Koik" w:date="2024-02-01T17:08:00Z">
        <w:r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piisavate </w:delText>
        </w:r>
      </w:del>
      <w:ins w:id="266" w:author="Mari Koik" w:date="2024-02-01T17:08:00Z">
        <w:r w:rsidR="00750118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piisava</w:t>
        </w:r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d</w:t>
        </w:r>
        <w:r w:rsidR="00750118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rahalis</w:t>
      </w:r>
      <w:ins w:id="267" w:author="Mari Koik" w:date="2024-02-01T17:08:00Z"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ed</w:t>
        </w:r>
      </w:ins>
      <w:del w:id="268" w:author="Mari Koik" w:date="2024-02-01T17:08:00Z">
        <w:r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te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vahendi</w:t>
      </w:r>
      <w:ins w:id="269" w:author="Mari Koik" w:date="2024-02-01T17:08:00Z">
        <w:r w:rsidR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d</w:t>
        </w:r>
      </w:ins>
      <w:del w:id="270" w:author="Mari Koik" w:date="2024-02-01T17:08:00Z">
        <w:r w:rsidRPr="00E86F1D" w:rsidDel="0075011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te olemasolu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fondi hüvitamis</w:t>
      </w:r>
      <w:del w:id="271" w:author="Mari Koik" w:date="2024-02-08T16:48:00Z">
        <w:r w:rsidRPr="00E86F1D" w:rsidDel="00AD3F2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e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kohustuse, sealhulgas koostöölepingute täitmiseks.  </w:t>
      </w:r>
    </w:p>
    <w:p w14:paraId="46A16F91" w14:textId="77777777" w:rsidR="002E4E76" w:rsidRPr="00E86F1D" w:rsidRDefault="002E4E76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FD541BE" w14:textId="66BFEC19" w:rsidR="00D7445F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BE3EA2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3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commentRangeStart w:id="272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Fond, </w:t>
      </w:r>
      <w:ins w:id="273" w:author="Mari Koik" w:date="2024-02-01T15:27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mis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saa</w:t>
      </w:r>
      <w:ins w:id="274" w:author="Mari Koik" w:date="2024-02-01T15:27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b</w:t>
        </w:r>
      </w:ins>
      <w:del w:id="275" w:author="Mari Koik" w:date="2024-02-01T15:27:00Z">
        <w:r w:rsidRPr="00E86F1D" w:rsidDel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nud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tagasinõude seoses Eesti kindlustusandja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bookmarkStart w:id="276" w:name="_Hlk136804499"/>
      <w:ins w:id="277" w:author="Mari Koik" w:date="2024-02-08T16:44:00Z">
        <w:r w:rsidR="00AD3F28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suhtes algatatud </w:t>
        </w:r>
      </w:ins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käesoleva seaduse § 50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</w:t>
      </w:r>
      <w:bookmarkEnd w:id="276"/>
      <w:r w:rsidR="00CB726C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menetlusega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teise lepinguriigi asutuselt, mis vastutab kahju hüvitamise eest kahjustatud isiku elu- või asukohariigis, hüvitab </w:t>
      </w:r>
      <w:ins w:id="278" w:author="Mari Koik" w:date="2024-02-01T15:30:00Z">
        <w:r w:rsidR="00B6665E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kahju</w:t>
        </w:r>
      </w:ins>
      <w:ins w:id="279" w:author="Mari Koik" w:date="2024-02-01T15:31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, mis on tekkinud</w:t>
        </w:r>
      </w:ins>
      <w:ins w:id="280" w:author="Mari Koik" w:date="2024-02-01T15:30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sellise </w:t>
        </w:r>
        <w:r w:rsidR="00B6665E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kindlustusjuhtumi tagajärjel</w:t>
        </w:r>
      </w:ins>
      <w:ins w:id="281" w:author="Mari Koik" w:date="2024-02-01T15:29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, mis on </w:t>
        </w:r>
      </w:ins>
      <w:ins w:id="282" w:author="Mari Koik" w:date="2024-02-01T15:31:00Z">
        <w:r w:rsidR="00B6665E" w:rsidRPr="00E86F1D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toimunud 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Eestis põhiasukohta omava ja Eestis kindlustatud sõidukiga </w:t>
      </w:r>
      <w:r w:rsidR="00850B1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Eesti, lepinguriigi või rahvusvahelise rohelise kaardi süsteemiga ühinenud riigi territooriumil</w:t>
      </w:r>
      <w:ins w:id="283" w:author="Mari Koik" w:date="2024-02-01T15:31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,</w:t>
        </w:r>
      </w:ins>
      <w:r w:rsidR="00850B1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del w:id="284" w:author="Mari Koik" w:date="2024-02-01T15:31:00Z">
        <w:r w:rsidRPr="00E86F1D" w:rsidDel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toimunud </w:delText>
        </w:r>
      </w:del>
      <w:del w:id="285" w:author="Mari Koik" w:date="2024-02-01T15:28:00Z">
        <w:r w:rsidRPr="00E86F1D" w:rsidDel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kindlustusjuhtumi tagajärjel tekitatud kahju </w:delText>
        </w:r>
      </w:del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kahjustatud</w:t>
      </w:r>
      <w:commentRangeEnd w:id="272"/>
      <w:r w:rsidR="00B6665E">
        <w:rPr>
          <w:rStyle w:val="Kommentaariviide"/>
          <w:kern w:val="0"/>
          <w14:ligatures w14:val="none"/>
        </w:rPr>
        <w:commentReference w:id="272"/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isikule välja makstud kindlustushüvitise ulatuses. </w:t>
      </w:r>
      <w:r w:rsidR="00850B1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Fond täidab kohustuse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mõistliku aja jooksul, kuid </w:t>
      </w:r>
      <w:del w:id="286" w:author="Mari Koik" w:date="2024-02-01T15:34:00Z">
        <w:r w:rsidRPr="00E86F1D" w:rsidDel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delText>mitte hiljem kui</w:delText>
        </w:r>
      </w:del>
      <w:ins w:id="287" w:author="Mari Koik" w:date="2024-02-01T15:34:00Z">
        <w:r w:rsidR="00B6665E">
          <w:rPr>
            <w:rFonts w:ascii="Times New Roman" w:eastAsiaTheme="minorEastAsia" w:hAnsi="Times New Roman" w:cs="Times New Roman"/>
            <w:kern w:val="0"/>
            <w:sz w:val="24"/>
            <w:szCs w:val="24"/>
            <w:lang w:eastAsia="et-EE"/>
            <w14:ligatures w14:val="none"/>
          </w:rPr>
          <w:t>hiljemalt</w:t>
        </w:r>
      </w:ins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kuu</w:t>
      </w:r>
      <w:r w:rsidR="002849B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s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kalendrikuu</w:t>
      </w:r>
      <w:r w:rsidR="002849B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d pärast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tagasinõude saamist, kui tagasinõude esitanud lepinguriigi asutusega ei ole kokku lepitud teisiti.</w:t>
      </w:r>
    </w:p>
    <w:p w14:paraId="30EE3442" w14:textId="77777777" w:rsidR="002E4E76" w:rsidRPr="00E86F1D" w:rsidRDefault="002E4E76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288" w:name="_Hlk136363359"/>
    </w:p>
    <w:p w14:paraId="75D73D43" w14:textId="1F98E92A" w:rsidR="00125C41" w:rsidRPr="00E86F1D" w:rsidRDefault="00D7445F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525754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4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Käesolevas paragrahvis sätestatud koostöö ja tagasinõuete suhtes kohaldatakse muu hulgas käesoleva seaduse </w:t>
      </w:r>
      <w:bookmarkStart w:id="289" w:name="_Hlk136785669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§ </w:t>
      </w:r>
      <w:r w:rsidR="00403D65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50¹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lõikes </w:t>
      </w:r>
      <w:r w:rsidR="006A7536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6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nimetatud lepingu</w:t>
      </w:r>
      <w:r w:rsidR="00A90A1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id ja õigusakti</w:t>
      </w:r>
      <w:bookmarkEnd w:id="289"/>
      <w:r w:rsidR="00A90A18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.</w:t>
      </w:r>
      <w:bookmarkEnd w:id="288"/>
    </w:p>
    <w:p w14:paraId="45F549CD" w14:textId="77777777" w:rsidR="002E4E76" w:rsidRPr="00E86F1D" w:rsidRDefault="002E4E76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290" w:name="_Hlk137126744"/>
    </w:p>
    <w:p w14:paraId="6B203129" w14:textId="1BE54784" w:rsidR="000B3A00" w:rsidRPr="00E86F1D" w:rsidRDefault="00125C41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(5) Fond avaldab oma kodulehel info </w:t>
      </w:r>
      <w:r w:rsidR="00FD200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kahjustatud isiku nõudeõiguse kohta 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kindlustusandja maksejõuetuse</w:t>
      </w:r>
      <w:r w:rsidR="00FD200B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korral.</w:t>
      </w:r>
      <w:r w:rsidR="004B2705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“;</w:t>
      </w:r>
    </w:p>
    <w:p w14:paraId="6FCE8C31" w14:textId="73419944" w:rsidR="00781152" w:rsidRPr="00E86F1D" w:rsidRDefault="00781152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41FFD77" w14:textId="0D5C5D9E" w:rsidR="00352F53" w:rsidRPr="00E86F1D" w:rsidRDefault="000F5848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62</w:t>
      </w:r>
      <w:r w:rsidR="00352F53" w:rsidRPr="00E86F1D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352F5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paragrahvi 72 lõiget 1 täiendatakse punktidega 1</w:t>
      </w:r>
      <w:r w:rsidR="00352F53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352F5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ja 1</w:t>
      </w:r>
      <w:r w:rsidR="00352F53"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 w:rsidR="00352F53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 järgmises sõnastuses:</w:t>
      </w:r>
    </w:p>
    <w:p w14:paraId="6A4BA8ED" w14:textId="77777777" w:rsidR="00352F53" w:rsidRPr="00E86F1D" w:rsidRDefault="00352F53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„1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) automaatse liikluskindlustuse rakendamine;</w:t>
      </w:r>
    </w:p>
    <w:p w14:paraId="739C7F1C" w14:textId="09705F36" w:rsidR="00352F53" w:rsidRPr="00E86F1D" w:rsidRDefault="00352F53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291" w:name="_Hlk145541591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bookmarkStart w:id="292" w:name="_Hlk145103022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kindlustuskohustusest vabastuste kohta arvestuse pidamine</w:t>
      </w:r>
      <w:bookmarkEnd w:id="292"/>
      <w:r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;“</w:t>
      </w:r>
      <w:r w:rsidR="003A5709" w:rsidRPr="00E86F1D"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bookmarkEnd w:id="291"/>
    <w:p w14:paraId="26826577" w14:textId="55C54E68" w:rsidR="00352F53" w:rsidRPr="00E86F1D" w:rsidRDefault="00352F53" w:rsidP="007C75E6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F7B9E3A" w14:textId="6E718C71" w:rsidR="00B96D7C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93" w:name="_Hlk136611245"/>
      <w:bookmarkStart w:id="294" w:name="_Hlk137124591"/>
      <w:bookmarkStart w:id="295" w:name="_Hlk136206065"/>
      <w:bookmarkEnd w:id="245"/>
      <w:bookmarkEnd w:id="290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63</w:t>
      </w:r>
      <w:r w:rsidR="005631D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631D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52F5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paragrahvi 72 lõike 1 punk</w:t>
      </w:r>
      <w:r w:rsidR="00B96D7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</w:t>
      </w:r>
      <w:r w:rsidR="00352F5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 </w:t>
      </w:r>
      <w:r w:rsidR="00B96D7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muudetakse ja sõnastatakse järgmiselt:</w:t>
      </w:r>
    </w:p>
    <w:p w14:paraId="306182BB" w14:textId="5972CB0D" w:rsidR="00352F53" w:rsidRPr="00E86F1D" w:rsidRDefault="00B96D7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„4) </w:t>
      </w:r>
      <w:r w:rsidR="00352F5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kindlustuskohustuse täitmise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352F5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liikluskindlustuse olemasolu ja kindlustuskohustusest vabastuse kehtivuse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kontrollimine;</w:t>
      </w:r>
      <w:r w:rsidR="00352F5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16594502" w14:textId="77777777" w:rsidR="00597C10" w:rsidRPr="00E86F1D" w:rsidRDefault="00597C10" w:rsidP="007C75E6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14:paraId="5A4F5957" w14:textId="63E26627" w:rsidR="00186FDA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96" w:name="_Hlk145542800"/>
      <w:bookmarkEnd w:id="293"/>
      <w:bookmarkEnd w:id="294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64</w:t>
      </w:r>
      <w:r w:rsidR="00186FDA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73 lõike 1 punkt 1 muudetakse ja sõnastatakse järgmiselt:</w:t>
      </w:r>
    </w:p>
    <w:p w14:paraId="19A320FE" w14:textId="78928FBF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„1) sõlmitud lepingute ja automaatse liikluskindlustuse kohta;“</w:t>
      </w:r>
      <w:r w:rsidR="00FB6DD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bookmarkEnd w:id="296"/>
    <w:p w14:paraId="3E1B70EB" w14:textId="77777777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B15405F" w14:textId="7F75E3E5" w:rsidR="00186FDA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297" w:name="_Hlk137124643"/>
      <w:bookmarkStart w:id="298" w:name="_Hlk145543132"/>
      <w:bookmarkEnd w:id="295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65</w:t>
      </w:r>
      <w:r w:rsidR="00186FDA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seadust täiendatakse §-ga 74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395358D3" w14:textId="3B6B9EBE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„§ 74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. Fondi </w:t>
      </w:r>
      <w:commentRangeStart w:id="299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kohustus esitada </w:t>
      </w:r>
      <w:del w:id="300" w:author="Mari Koik" w:date="2024-02-01T17:17:00Z">
        <w:r w:rsidRPr="00E86F1D" w:rsidDel="00D3685A">
          <w:rPr>
            <w:rFonts w:ascii="Times New Roman" w:eastAsia="Calibri" w:hAnsi="Times New Roman" w:cs="Times New Roman"/>
            <w:b/>
            <w:bCs/>
            <w:kern w:val="0"/>
            <w:sz w:val="24"/>
            <w:szCs w:val="24"/>
            <w14:ligatures w14:val="none"/>
          </w:rPr>
          <w:delText xml:space="preserve">registrisse </w:delText>
        </w:r>
      </w:del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andmeid</w:t>
      </w:r>
      <w:commentRangeEnd w:id="299"/>
      <w:r w:rsidR="00D3685A">
        <w:rPr>
          <w:rStyle w:val="Kommentaariviide"/>
          <w:kern w:val="0"/>
          <w14:ligatures w14:val="none"/>
        </w:rPr>
        <w:commentReference w:id="299"/>
      </w:r>
    </w:p>
    <w:p w14:paraId="41A303CD" w14:textId="77777777" w:rsidR="00896799" w:rsidRPr="00E86F1D" w:rsidRDefault="00896799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D836819" w14:textId="77777777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Fond on kohustatud esitama registrisse andmed:</w:t>
      </w:r>
    </w:p>
    <w:p w14:paraId="453D71EE" w14:textId="1300024A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 </w:t>
      </w:r>
      <w:bookmarkStart w:id="301" w:name="_Hlk153122547"/>
      <w:r w:rsidR="00062E0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käesoleva seaduse § 13 lõikes 3 </w:t>
      </w:r>
      <w:bookmarkEnd w:id="301"/>
      <w:r w:rsidR="00062E0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nimetatud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lepingu ja selle kinnituseks väljastatud poliisi kohta;</w:t>
      </w:r>
    </w:p>
    <w:p w14:paraId="6148920C" w14:textId="3BFCBA44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automaatse liikluskindlustuse kohta;</w:t>
      </w:r>
    </w:p>
    <w:p w14:paraId="3817C75A" w14:textId="02649346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3) </w:t>
      </w:r>
      <w:r w:rsidR="00062E0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käesoleva seaduse § 13 lõikes 3 nimetatud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lepingust taganemise, lepingu ülesütlemise või lepingu muutmise kohta;</w:t>
      </w:r>
    </w:p>
    <w:p w14:paraId="03479E3E" w14:textId="19896333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4) liiklusõnnetuste kohta, </w:t>
      </w:r>
      <w:r w:rsidR="007523A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millest on talle teatatud,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sealhulgas fondi hallatava digitaalse </w:t>
      </w:r>
      <w:commentRangeStart w:id="302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liiklusõnnetus</w:t>
      </w:r>
      <w:ins w:id="303" w:author="Mari Koik" w:date="2024-02-01T15:45:00Z">
        <w:r w:rsidR="002E331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e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tea</w:t>
      </w:r>
      <w:ins w:id="304" w:author="Mari Koik" w:date="2024-02-01T15:45:00Z">
        <w:r w:rsidR="002E3311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de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te </w:t>
      </w:r>
      <w:commentRangeEnd w:id="302"/>
      <w:r w:rsidR="002E3311">
        <w:rPr>
          <w:rStyle w:val="Kommentaariviide"/>
          <w:kern w:val="0"/>
          <w14:ligatures w14:val="none"/>
        </w:rPr>
        <w:commentReference w:id="302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süsteemi kaudu;</w:t>
      </w:r>
    </w:p>
    <w:p w14:paraId="6D8E5C21" w14:textId="56185E65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5) kahju hüvitamise või hüvitamisest keeldumise otsuse kohta;</w:t>
      </w:r>
    </w:p>
    <w:p w14:paraId="09715342" w14:textId="54F0A4EE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6) fondi esitatud tagasinõude kohta;</w:t>
      </w:r>
    </w:p>
    <w:p w14:paraId="5B93B95B" w14:textId="23D3809A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7) kindlustusjuhtumi tõttu hävinud sõiduki kohta.“</w:t>
      </w:r>
      <w:r w:rsidR="003A570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bookmarkEnd w:id="297"/>
    <w:p w14:paraId="005FB1A1" w14:textId="77777777" w:rsidR="004B2318" w:rsidRPr="00E86F1D" w:rsidRDefault="004B231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bookmarkEnd w:id="298"/>
    <w:p w14:paraId="2058373F" w14:textId="163041F9" w:rsidR="00186FDA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66</w:t>
      </w:r>
      <w:r w:rsidR="00186FDA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75 lõiget 3 täiendatakse pärast </w:t>
      </w:r>
      <w:r w:rsidR="0082391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tekstiosa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„vastutavate kasutajat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e,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“ </w:t>
      </w:r>
      <w:r w:rsidR="0082391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tekstiosaga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kasutajate,“</w:t>
      </w:r>
      <w:r w:rsidR="00186FD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1E8B99F6" w14:textId="77777777" w:rsidR="00186FDA" w:rsidRPr="00E86F1D" w:rsidRDefault="00186FD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6812ECD" w14:textId="75D2C9CB" w:rsidR="00E14503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05" w:name="_Hlk137124656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67</w:t>
      </w:r>
      <w:r w:rsidR="002C5C4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2C5C4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</w:t>
      </w:r>
      <w:r w:rsidR="00B24B63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="002C5C4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75 lõige 7 tunnistatakse kehtetuks;</w:t>
      </w:r>
    </w:p>
    <w:bookmarkEnd w:id="305"/>
    <w:p w14:paraId="14ED464B" w14:textId="7777777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1B84881" w14:textId="009258B4" w:rsidR="009600B1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06" w:name="_Hlk134387503"/>
      <w:bookmarkStart w:id="307" w:name="_Hlk135082520"/>
      <w:bookmarkStart w:id="308" w:name="_Hlk134387362"/>
      <w:bookmarkStart w:id="309" w:name="_Hlk137124672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68</w:t>
      </w:r>
      <w:r w:rsidR="009600B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9600B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76 pealkiri muudetakse ja sõnastatakse järgmiselt: </w:t>
      </w:r>
    </w:p>
    <w:bookmarkEnd w:id="306"/>
    <w:p w14:paraId="65C229E5" w14:textId="7BF8C154" w:rsidR="009600B1" w:rsidRPr="00E86F1D" w:rsidRDefault="009600B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§ </w:t>
      </w:r>
      <w:bookmarkEnd w:id="30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76. Andmete väljastamine kahjustatud isikule, kindlustusvõtjale ja teistele isikutele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“; </w:t>
      </w:r>
    </w:p>
    <w:p w14:paraId="64CE1666" w14:textId="77777777" w:rsidR="009600B1" w:rsidRPr="00E86F1D" w:rsidRDefault="009600B1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ACF0AA3" w14:textId="0401332D" w:rsidR="00D966F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69</w:t>
      </w:r>
      <w:r w:rsidR="00D966F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D966F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76 lõike 1 punktis 4 asendatakse tekstiosa „§-s 5“ tekstiosaga „§ 5 punktis 3“;</w:t>
      </w:r>
    </w:p>
    <w:p w14:paraId="399C3DD1" w14:textId="7B48D129" w:rsidR="00D966FF" w:rsidRPr="00E86F1D" w:rsidRDefault="00D966FF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DD0D73A" w14:textId="68F23461" w:rsidR="000F3B2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70</w:t>
      </w:r>
      <w:r w:rsidR="000F3B2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0F3B2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76 lõige 4 muudetakse ja sõnastatakse järgmiselt:</w:t>
      </w:r>
    </w:p>
    <w:bookmarkEnd w:id="308"/>
    <w:p w14:paraId="2518582C" w14:textId="7A0CAE35" w:rsidR="00CC7E4C" w:rsidRPr="00E86F1D" w:rsidRDefault="004B270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(4) Kindlustusvõtja taotlusel väljastab registri vastutav töötleja talle tõendi tema põhjustatud või temaga seotud sõidukiga põhjustatud kindlustusjuhtumite või nende puudumise kohta (edaspidi ka </w:t>
      </w:r>
      <w:r w:rsidR="00CC7E4C" w:rsidRPr="00E86F1D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kahjunõuete ajaloo tõend</w:t>
      </w:r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). Kahjunõuete ajaloo tõendi vorm</w:t>
      </w:r>
      <w:r w:rsidR="005B156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selle allkirjastami</w:t>
      </w:r>
      <w:r w:rsidR="00894C3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</w:t>
      </w:r>
      <w:r w:rsidR="005B156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või kirjalikku taasesitamist võimaldava</w:t>
      </w:r>
      <w:r w:rsidR="00894C3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</w:t>
      </w:r>
      <w:r w:rsidR="005B156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vormis esitamise nõu</w:t>
      </w:r>
      <w:r w:rsidR="00894C3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sellel kajastatav kindlustusjuhtumi andmete koosseis </w:t>
      </w:r>
      <w:commentRangeStart w:id="310"/>
      <w:del w:id="311" w:author="Mari Koik" w:date="2024-02-08T17:15:00Z">
        <w:r w:rsidR="00CC7E4C" w:rsidRPr="00E86F1D" w:rsidDel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sätestatakse </w:delText>
        </w:r>
      </w:del>
      <w:ins w:id="312" w:author="Mari Koik" w:date="2024-02-08T17:15:00Z">
        <w:r w:rsidR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vastavad</w:t>
        </w:r>
        <w:r w:rsidR="006B1FCE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Euroopa Parlamendi ja nõukogu direktiivi </w:t>
      </w:r>
      <w:r w:rsidR="00E56FA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2009/103/EÜ</w:t>
      </w:r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artiklis 16 nimetatud Euroopa Komisjoni rakendusaktiga </w:t>
      </w:r>
      <w:del w:id="313" w:author="Mari Koik" w:date="2024-02-08T17:15:00Z">
        <w:r w:rsidR="00CC7E4C" w:rsidRPr="00E86F1D" w:rsidDel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kahjunõuete ajaloo tõendi näidisvormi kujul</w:delText>
        </w:r>
      </w:del>
      <w:ins w:id="314" w:author="Mari Koik" w:date="2024-02-08T17:15:00Z">
        <w:r w:rsidR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kehtestatud näidisvo</w:t>
        </w:r>
      </w:ins>
      <w:ins w:id="315" w:author="Mari Koik" w:date="2024-02-08T17:16:00Z">
        <w:r w:rsidR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rmile, nõudele ja koosseisule</w:t>
        </w:r>
      </w:ins>
      <w:commentRangeEnd w:id="310"/>
      <w:ins w:id="316" w:author="Mari Koik" w:date="2024-02-08T17:17:00Z">
        <w:r w:rsidR="006B1FCE">
          <w:rPr>
            <w:rStyle w:val="Kommentaariviide"/>
            <w:kern w:val="0"/>
            <w14:ligatures w14:val="none"/>
          </w:rPr>
          <w:commentReference w:id="310"/>
        </w:r>
      </w:ins>
      <w:r w:rsidR="00CC7E4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p w14:paraId="31FB58F7" w14:textId="77777777" w:rsidR="00CC7E4C" w:rsidRPr="00E86F1D" w:rsidRDefault="00CC7E4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567A493" w14:textId="087CEDD8" w:rsidR="00B56166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17" w:name="_Hlk135064775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71</w:t>
      </w:r>
      <w:r w:rsidR="00B56166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B5616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76 täiendatakse lõikega 7 järgmises sõnastuses: </w:t>
      </w:r>
    </w:p>
    <w:bookmarkEnd w:id="317"/>
    <w:p w14:paraId="553CF355" w14:textId="6F1B301A" w:rsidR="00B56166" w:rsidRPr="00E86F1D" w:rsidRDefault="00B5616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„(7) Registri vastutav töötleja teeb koostööd teiste lepinguriikide </w:t>
      </w:r>
      <w:bookmarkStart w:id="318" w:name="_Hlk13644272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Euroopa Parlamendi ja nõukogu direktiivi 2009/103/EÜ</w:t>
      </w:r>
      <w:bookmarkEnd w:id="31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artiklis 23 osutatud teabekeskustega</w:t>
      </w:r>
      <w:r w:rsidR="00514B0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teiste lepinguriikide fondi ülesandeid täitvate asutustega </w:t>
      </w:r>
      <w:r w:rsidR="005B156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ning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tagab, et neile oleks kättesaadav </w:t>
      </w:r>
      <w:del w:id="319" w:author="Mari Koik" w:date="2024-02-08T17:18:00Z">
        <w:r w:rsidRPr="00E86F1D" w:rsidDel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oma </w:delText>
        </w:r>
      </w:del>
      <w:ins w:id="320" w:author="Mari Koik" w:date="2024-02-08T17:18:00Z">
        <w:r w:rsidR="006B1FCE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nende</w:t>
        </w:r>
        <w:r w:rsidR="006B1FCE" w:rsidRPr="00E86F1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ülesannete täitmiseks vajalik teave, sealhulgas </w:t>
      </w:r>
      <w:r w:rsidR="00514B0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nimetatud direktiivi artikli </w:t>
      </w:r>
      <w:commentRangeStart w:id="321"/>
      <w:r w:rsidR="00514B0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23</w:t>
      </w:r>
      <w:commentRangeEnd w:id="321"/>
      <w:r w:rsidR="003C6BBF">
        <w:rPr>
          <w:rStyle w:val="Kommentaariviide"/>
          <w:kern w:val="0"/>
          <w14:ligatures w14:val="none"/>
        </w:rPr>
        <w:commentReference w:id="321"/>
      </w:r>
      <w:r w:rsidR="00514B0D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kohaselt lähetatud sõiduki kohta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.“;</w:t>
      </w:r>
    </w:p>
    <w:bookmarkEnd w:id="309"/>
    <w:p w14:paraId="33FB696D" w14:textId="77777777" w:rsidR="00E14503" w:rsidRPr="00E86F1D" w:rsidRDefault="00E1450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E7BDB23" w14:textId="3D240A09" w:rsidR="00A060B5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22" w:name="_Hlk14554496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72</w:t>
      </w:r>
      <w:r w:rsidR="00A060B5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77 täiendatakse lõikega 2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A060B5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13D38B0D" w14:textId="000A3B6D" w:rsidR="00A060B5" w:rsidRPr="00E86F1D" w:rsidRDefault="00A060B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Lisaks käesoleva paragrahvi lõikes 1 sätestatule on fondil õigus andmeid töödelda </w:t>
      </w:r>
      <w:r w:rsidR="00993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tagasinõu</w:t>
      </w:r>
      <w:ins w:id="323" w:author="Mari Koik" w:date="2024-02-08T17:24:00Z">
        <w:r w:rsidR="003C6BBF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d</w:t>
        </w:r>
      </w:ins>
      <w:del w:id="324" w:author="Mari Koik" w:date="2024-02-08T17:24:00Z">
        <w:r w:rsidR="009936E4" w:rsidRPr="00E86F1D" w:rsidDel="003C6BBF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et</w:delText>
        </w:r>
      </w:del>
      <w:r w:rsidR="00993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 esitamiseks,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automaatse liikluskindlustuse rakendamiseks, </w:t>
      </w:r>
      <w:r w:rsidR="00993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fondi omavahendite arvutamiseks,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liikluskindlustuse statistika ja uuringute tegemiseks</w:t>
      </w:r>
      <w:r w:rsidR="00993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järelevalveks kindlustuskohustuse täitmise üle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ning käesoleva seaduse </w:t>
      </w:r>
      <w:r w:rsidR="009936E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§-s 69 nimetatud halduslepinguga võetud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ülesannete täitmiseks.“;</w:t>
      </w:r>
    </w:p>
    <w:bookmarkEnd w:id="322"/>
    <w:p w14:paraId="4C45B2DB" w14:textId="77777777" w:rsidR="00A060B5" w:rsidRPr="00E86F1D" w:rsidRDefault="00A060B5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138E15E" w14:textId="22A934D3" w:rsidR="009F2228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25" w:name="_Hlk153798203"/>
      <w:bookmarkStart w:id="326" w:name="_Hlk13712471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73</w:t>
      </w:r>
      <w:r w:rsidR="009F2228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9F222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80 lõige 2 muudetakse ja sõnastatakse järgmiselt:</w:t>
      </w:r>
    </w:p>
    <w:p w14:paraId="4FF283CF" w14:textId="6CA9D404" w:rsidR="009F2228" w:rsidRPr="00E86F1D" w:rsidRDefault="009B23F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„</w:t>
      </w:r>
      <w:r w:rsidR="009F222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(2) Politseiametnik või abipolitseinik ei luba Eestisse siseneda sõidukiga, millel puudub kehtiv liikluskindlustus.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“;</w:t>
      </w:r>
    </w:p>
    <w:bookmarkEnd w:id="325"/>
    <w:p w14:paraId="419883C3" w14:textId="77777777" w:rsidR="00742658" w:rsidRPr="00E86F1D" w:rsidRDefault="0074265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6B7B4B" w14:textId="015DEA92" w:rsidR="004D7CA1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27" w:name="_Hlk135065397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74</w:t>
      </w:r>
      <w:r w:rsidR="004D7CA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4D7C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80 lõige 3 muudetakse ja sõnastatakse järgmiselt:</w:t>
      </w:r>
    </w:p>
    <w:bookmarkEnd w:id="327"/>
    <w:p w14:paraId="2F65CB68" w14:textId="1A96A250" w:rsidR="004D7CA1" w:rsidRPr="00E86F1D" w:rsidRDefault="004D7CA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„(3) Lepinguriigis põhiasukohta omava, samuti lepinguriigi kaudu Eestisse siseneva või Eestist lepinguriiki väljuva kolmanda riigi sõiduki kontrollimine üksnes liikluskindlustuse olemasolu kindlakstegemise</w:t>
      </w:r>
      <w:ins w:id="328" w:author="Mari Koik" w:date="2024-02-01T15:53:00Z">
        <w:r w:rsidR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ks</w:t>
        </w:r>
      </w:ins>
      <w:del w:id="329" w:author="Mari Koik" w:date="2024-02-01T15:53:00Z">
        <w:r w:rsidRPr="00E86F1D" w:rsidDel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 eesmärgil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ei ole lubatud, välja arvatud juhul, kui selline kontroll toimub üldise liiklusjärelevalve </w:t>
      </w:r>
      <w:del w:id="330" w:author="Mari Koik" w:date="2024-02-01T15:54:00Z">
        <w:r w:rsidRPr="00E86F1D" w:rsidDel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raames </w:delText>
        </w:r>
      </w:del>
      <w:bookmarkStart w:id="331" w:name="_Hlk135068820"/>
      <w:ins w:id="332" w:author="Mari Koik" w:date="2024-02-01T15:54:00Z">
        <w:r w:rsidR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käigus</w:t>
        </w:r>
        <w:r w:rsidR="006F00DF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numbrimärgi automaatse tuvastamise </w:t>
      </w:r>
      <w:ins w:id="333" w:author="Mari Koik" w:date="2024-02-01T15:54:00Z">
        <w:r w:rsidR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vahendi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või muu samalaadse </w:t>
      </w:r>
      <w:bookmarkStart w:id="334" w:name="_Hlk135135178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teisaldatava või statsionaarse </w:t>
      </w:r>
      <w:bookmarkEnd w:id="334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tehnilise vahendi abil</w:t>
      </w:r>
      <w:bookmarkEnd w:id="331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</w:t>
      </w:r>
      <w:bookmarkStart w:id="335" w:name="_Hlk135068965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mis ei eelda sõiduki</w:t>
      </w:r>
      <w:del w:id="336" w:author="Mari Koik" w:date="2024-02-01T15:55:00Z">
        <w:r w:rsidRPr="00E86F1D" w:rsidDel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te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peatamist </w:t>
      </w:r>
      <w:ins w:id="337" w:author="Mari Koik" w:date="2024-02-01T15:56:00Z">
        <w:r w:rsidR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ega</w:t>
        </w:r>
      </w:ins>
      <w:del w:id="338" w:author="Mari Koik" w:date="2024-02-01T15:56:00Z">
        <w:r w:rsidRPr="00E86F1D" w:rsidDel="006F00D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või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peatumist.</w:t>
      </w:r>
      <w:bookmarkEnd w:id="335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Kontrollitavaid ei </w:t>
      </w:r>
      <w:ins w:id="339" w:author="Mari Koik" w:date="2024-02-01T15:58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tohi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kohelda ebavõrdselt sõiduki põhiasukoha riigi</w:t>
      </w:r>
      <w:r w:rsidR="007B12BA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st tulenevalt</w:t>
      </w:r>
      <w:r w:rsidR="00BD00A6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 K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ontroll </w:t>
      </w:r>
      <w:r w:rsidR="00BD00A6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peab olema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vajalik ja proportsionaalne taotletava</w:t>
      </w:r>
      <w:ins w:id="340" w:author="Mari Koik" w:date="2024-02-01T17:11:00Z">
        <w:r w:rsidR="00D3685A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eesmär</w:t>
      </w:r>
      <w:ins w:id="341" w:author="Mari Koik" w:date="2024-02-01T17:11:00Z">
        <w:r w:rsidR="00D3685A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</w:t>
        </w:r>
      </w:ins>
      <w:del w:id="342" w:author="Mari Koik" w:date="2024-02-01T17:11:00Z">
        <w:r w:rsidRPr="00E86F1D" w:rsidDel="00D3685A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g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i </w:t>
      </w:r>
      <w:ins w:id="343" w:author="Mari Koik" w:date="2024-02-01T17:11:00Z">
        <w:r w:rsidR="00D3685A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arvestades</w:t>
        </w:r>
      </w:ins>
      <w:del w:id="344" w:author="Mari Koik" w:date="2024-02-01T17:11:00Z">
        <w:r w:rsidRPr="00E86F1D" w:rsidDel="00D3685A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saavutamiseks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 Ebavõrdse kohtlemisena ei käsit</w:t>
      </w:r>
      <w:r w:rsidR="004C77CA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ta andmete kättesaadavusest tulenevaid </w:t>
      </w:r>
      <w:commentRangeStart w:id="345"/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erisusi</w:t>
      </w:r>
      <w:commentRangeEnd w:id="345"/>
      <w:r w:rsidR="003C6BBF">
        <w:rPr>
          <w:rStyle w:val="Kommentaariviide"/>
          <w:kern w:val="0"/>
          <w14:ligatures w14:val="none"/>
        </w:rPr>
        <w:commentReference w:id="345"/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.“;</w:t>
      </w:r>
    </w:p>
    <w:p w14:paraId="6F39227B" w14:textId="77777777" w:rsidR="004D7CA1" w:rsidRPr="00E86F1D" w:rsidRDefault="004D7CA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DECB062" w14:textId="0AFC9F36" w:rsidR="004D7CA1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75</w:t>
      </w:r>
      <w:r w:rsidR="004D7CA1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4D7C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80 täiendatakse lõi</w:t>
      </w:r>
      <w:r w:rsidR="00C9702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getega</w:t>
      </w:r>
      <w:r w:rsidR="004D7C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4</w:t>
      </w:r>
      <w:r w:rsidR="00C9702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5</w:t>
      </w:r>
      <w:r w:rsidR="004D7CA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7C37886C" w14:textId="0602983F" w:rsidR="004D7CA1" w:rsidRPr="00E86F1D" w:rsidRDefault="004D7CA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„(4) </w:t>
      </w:r>
      <w:ins w:id="346" w:author="Mari Koik" w:date="2024-02-01T16:02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N</w:t>
        </w:r>
      </w:ins>
      <w:del w:id="347" w:author="Mari Koik" w:date="2024-02-01T16:00:00Z">
        <w:r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L</w:delText>
        </w:r>
      </w:del>
      <w:del w:id="348" w:author="Mari Koik" w:date="2024-02-01T16:02:00Z">
        <w:r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iikluskindlustuse olemasolu kontrolli</w:delText>
        </w:r>
      </w:del>
      <w:del w:id="349" w:author="Mari Koik" w:date="2024-02-01T16:00:00Z">
        <w:r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misel</w:delText>
        </w:r>
      </w:del>
      <w:del w:id="350" w:author="Mari Koik" w:date="2024-02-01T16:02:00Z">
        <w:r w:rsidRPr="00E86F1D" w:rsidDel="00F245F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n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umbrimärgi automaatse tuvastamise </w:t>
      </w:r>
      <w:ins w:id="351" w:author="Mari Koik" w:date="2024-02-01T15:58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vahendi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või muu samalaadse teisaldatava või statsionaarse tehnilise vahendi abil </w:t>
      </w:r>
      <w:r w:rsidR="00484D0E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kogutud </w:t>
      </w:r>
      <w:del w:id="352" w:author="Mari Koik" w:date="2024-02-01T16:00:00Z">
        <w:r w:rsidR="00484D0E"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andmeid </w:delText>
        </w:r>
      </w:del>
      <w:ins w:id="353" w:author="Mari Koik" w:date="2024-02-01T16:00:00Z">
        <w:r w:rsidR="00F245FC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andme</w:t>
        </w:r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te alusel</w:t>
        </w:r>
      </w:ins>
      <w:ins w:id="354" w:author="Mari Koik" w:date="2024-02-01T16:03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liikluskindlu</w:t>
        </w:r>
      </w:ins>
      <w:ins w:id="355" w:author="Mari Koik" w:date="2024-02-01T16:04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s</w:t>
        </w:r>
      </w:ins>
      <w:ins w:id="356" w:author="Mari Koik" w:date="2024-02-01T16:03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tuse ol</w:t>
        </w:r>
      </w:ins>
      <w:ins w:id="357" w:author="Mari Koik" w:date="2024-02-01T16:04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e</w:t>
        </w:r>
      </w:ins>
      <w:ins w:id="358" w:author="Mari Koik" w:date="2024-02-01T16:03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masolu</w:t>
        </w:r>
        <w:r w:rsidR="00F245FC" w:rsidRP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kontrolli</w:t>
        </w:r>
      </w:ins>
      <w:ins w:id="359" w:author="Mari Koik" w:date="2024-02-01T16:04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miseks</w:t>
        </w:r>
      </w:ins>
      <w:ins w:id="360" w:author="Mari Koik" w:date="2024-02-01T16:00:00Z">
        <w:r w:rsidR="00F245FC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töödeldakse </w:t>
      </w:r>
      <w:ins w:id="361" w:author="Mari Koik" w:date="2024-02-01T16:00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neid andmeid </w:t>
        </w:r>
      </w:ins>
      <w:r w:rsidR="009D4DDB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liiklusseaduse § 199 lõikes 2 nimetatud andmekogus ning politsei ja piirivalve seaduse §-s 8 nimetatud politsei andmekogus</w:t>
      </w:r>
      <w:ins w:id="362" w:author="Mari Koik" w:date="2024-02-08T17:26:00Z">
        <w:r w:rsidR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, et </w:t>
        </w:r>
      </w:ins>
      <w:ins w:id="363" w:author="Mari Koik" w:date="2024-02-08T17:27:00Z">
        <w:r w:rsidR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vähendada ja </w:t>
        </w:r>
      </w:ins>
      <w:ins w:id="364" w:author="Mari Koik" w:date="2024-02-08T17:26:00Z">
        <w:r w:rsidR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tõ</w:t>
        </w:r>
      </w:ins>
      <w:ins w:id="365" w:author="Mari Koik" w:date="2024-02-08T17:27:00Z">
        <w:r w:rsidR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kestada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liikluskindlustuseta sõidukite, sealhulgas välisriigis põhiasukohta omavate sõidukite juhtimis</w:t>
      </w:r>
      <w:ins w:id="366" w:author="Mari Koik" w:date="2024-02-08T17:27:00Z">
        <w:r w:rsidR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</w:t>
        </w:r>
      </w:ins>
      <w:del w:id="367" w:author="Mari Koik" w:date="2024-02-08T17:27:00Z">
        <w:r w:rsidRPr="00E86F1D" w:rsidDel="003C6BBF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e vähendamise ja tõkestamise eesmärgil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761A929C" w14:textId="77777777" w:rsidR="007B12BA" w:rsidRPr="00E86F1D" w:rsidRDefault="007B12BA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9DAA80A" w14:textId="431D7D43" w:rsidR="00DA68F3" w:rsidRPr="00E86F1D" w:rsidRDefault="004D7CA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(5) Sõiduki kontrollimisel üksnes liikluskindlustuse olemasolu kindlakstegemiseks võib andmeid töödelda kuni liikluskindlustuse olemasolu kindlakstegemiseni, kuid mitte kauem kui </w:t>
      </w:r>
      <w:r w:rsidR="00145658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käesoleva paragrahvi lõikes 4 nimetatud andmekogude</w:t>
      </w:r>
      <w:r w:rsidR="00127EA1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põhimääruste</w:t>
      </w:r>
      <w:r w:rsidR="00145658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sätestatud </w:t>
      </w:r>
      <w:del w:id="368" w:author="Mari Koik" w:date="2024-02-01T16:05:00Z">
        <w:r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tähta</w:delText>
        </w:r>
        <w:r w:rsidR="00335C0E" w:rsidRPr="00E86F1D" w:rsidDel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egadeni</w:delText>
        </w:r>
      </w:del>
      <w:ins w:id="369" w:author="Mari Koik" w:date="2024-02-01T16:05:00Z">
        <w:r w:rsidR="00F245FC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tähtaegade</w:t>
        </w:r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ins w:id="370" w:author="Mari Koik" w:date="2024-02-01T16:06:00Z">
        <w:r w:rsidR="00F245FC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lõpuni</w:t>
        </w:r>
        <w:r w:rsidR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. See</w:t>
        </w:r>
      </w:ins>
      <w:del w:id="371" w:author="Mari Koik" w:date="2024-02-01T16:06:00Z">
        <w:r w:rsidRPr="00E86F1D" w:rsidDel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, mis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järel </w:t>
      </w:r>
      <w:del w:id="372" w:author="Mari Koik" w:date="2024-02-01T16:07:00Z">
        <w:r w:rsidRPr="00E86F1D" w:rsidDel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tuleb 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andmed </w:t>
      </w:r>
      <w:del w:id="373" w:author="Mari Koik" w:date="2024-02-01T16:06:00Z">
        <w:r w:rsidRPr="00E86F1D" w:rsidDel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 xml:space="preserve">kustutada </w:delText>
        </w:r>
      </w:del>
      <w:ins w:id="374" w:author="Mari Koik" w:date="2024-02-01T16:06:00Z">
        <w:r w:rsidR="00F237ED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kustuta</w:t>
        </w:r>
        <w:r w:rsidR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takse</w:t>
        </w:r>
        <w:r w:rsidR="00F237ED" w:rsidRPr="00E86F1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 taga</w:t>
      </w:r>
      <w:ins w:id="375" w:author="Mari Koik" w:date="2024-02-01T16:07:00Z">
        <w:r w:rsidR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t>takse</w:t>
        </w:r>
      </w:ins>
      <w:del w:id="376" w:author="Mari Koik" w:date="2024-02-01T16:07:00Z">
        <w:r w:rsidRPr="00E86F1D" w:rsidDel="00F237ED">
          <w:rPr>
            <w:rFonts w:ascii="Times New Roman" w:eastAsia="Times New Roman" w:hAnsi="Times New Roman" w:cs="Times New Roman"/>
            <w:kern w:val="0"/>
            <w:sz w:val="24"/>
            <w:szCs w:val="24"/>
            <w:lang w:eastAsia="et-EE"/>
            <w14:ligatures w14:val="none"/>
          </w:rPr>
          <w:delText>da</w:delText>
        </w:r>
      </w:del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nende töötlemine viisil, mis ei võimalda andmesubjekti tuvastada, välja arvatud juhul, kui tegemist on tõendiga süüteomenetluses.</w:t>
      </w:r>
      <w:r w:rsidR="004B2705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“;</w:t>
      </w:r>
    </w:p>
    <w:bookmarkEnd w:id="326"/>
    <w:p w14:paraId="58D01D70" w14:textId="77777777" w:rsidR="00EB3B81" w:rsidRPr="00E86F1D" w:rsidRDefault="00EB3B8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D8DCA93" w14:textId="4BB46172" w:rsidR="00EB3B81" w:rsidRPr="00E86F1D" w:rsidRDefault="000F5848" w:rsidP="007C7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7" w:name="_Hlk137124730"/>
      <w:r w:rsidRPr="00E86F1D">
        <w:rPr>
          <w:rFonts w:ascii="Times New Roman" w:hAnsi="Times New Roman" w:cs="Times New Roman"/>
          <w:b/>
          <w:bCs/>
          <w:sz w:val="24"/>
          <w:szCs w:val="24"/>
        </w:rPr>
        <w:t>76</w:t>
      </w:r>
      <w:r w:rsidR="00EB3B81" w:rsidRPr="00E86F1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B3B81" w:rsidRPr="00E86F1D">
        <w:rPr>
          <w:rFonts w:ascii="Times New Roman" w:hAnsi="Times New Roman" w:cs="Times New Roman"/>
          <w:sz w:val="24"/>
          <w:szCs w:val="24"/>
        </w:rPr>
        <w:t xml:space="preserve"> paragrahvi 81 tekst muudetakse ja sõnastatakse järgmiselt:</w:t>
      </w:r>
    </w:p>
    <w:p w14:paraId="38780DF1" w14:textId="4A378AD9" w:rsidR="00277DE2" w:rsidRPr="00E86F1D" w:rsidRDefault="00EB3B8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„Liikluskindlustuseta sõiduki juhtimise eest või välisriigis põhiasukohta omava sõiduki või liiklusregistris registreerimise kohustuseta sõiduki juhi poolt riiklikku järelevalvet teostavale politseiametnikule või abipolitseinikule liikluskindlustuse olemasolu tõendava dokumendi esitamata jätmise eest –</w:t>
      </w:r>
    </w:p>
    <w:p w14:paraId="72DE8CA0" w14:textId="4910FD4D" w:rsidR="00AD3660" w:rsidRPr="00E86F1D" w:rsidRDefault="00EB3B8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karistatakse rahatrahviga kuni 100 trahviühikut.“</w:t>
      </w:r>
      <w:r w:rsidR="004B2705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bookmarkEnd w:id="377"/>
    <w:p w14:paraId="18DDB67E" w14:textId="77777777" w:rsidR="00EB3B81" w:rsidRPr="00E86F1D" w:rsidRDefault="00EB3B8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5DAAD9C" w14:textId="1981BA04" w:rsidR="00DB7E1A" w:rsidRPr="00E86F1D" w:rsidRDefault="000F5848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bookmarkStart w:id="378" w:name="_Hlk141457108"/>
      <w:r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77</w:t>
      </w:r>
      <w:r w:rsidR="00DB7E1A"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DB7E1A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paragrahvi 83 </w:t>
      </w:r>
      <w:r w:rsidR="001F456B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pealkiri ja </w:t>
      </w:r>
      <w:r w:rsidR="00DB7E1A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lõige 1 muudetakse </w:t>
      </w:r>
      <w:r w:rsidR="001F456B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ning</w:t>
      </w:r>
      <w:r w:rsidR="00DB7E1A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sõnastatakse järgmiselt: </w:t>
      </w:r>
    </w:p>
    <w:p w14:paraId="6C7CEE7C" w14:textId="77777777" w:rsidR="001F456B" w:rsidRPr="00E86F1D" w:rsidRDefault="00DB7E1A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="001F456B"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§ 83. Kindlustusjuhtumile kohaldatav õigusakti redaktsioon</w:t>
      </w:r>
    </w:p>
    <w:p w14:paraId="2434B3EF" w14:textId="77777777" w:rsidR="001F456B" w:rsidRPr="00E86F1D" w:rsidRDefault="001F456B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91ACFED" w14:textId="381BDE34" w:rsidR="00DB7E1A" w:rsidRPr="00E86F1D" w:rsidRDefault="00DB7E1A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(1) Kindlustusjuhtumile kohaldatakse kindlustusjuhtumi toimumise ajal kehtinud liikluskindlustuse seadust ja käesoleva seaduse § 25 lõikes 4 nimetatud Euroopa Komisjoni delegeeritud õigusakti, arvestades käesolevas peatükis sätestatud erisusi.“;</w:t>
      </w:r>
    </w:p>
    <w:bookmarkEnd w:id="378"/>
    <w:p w14:paraId="2C025155" w14:textId="09B9621C" w:rsidR="00DB7E1A" w:rsidRPr="00E86F1D" w:rsidRDefault="00DB7E1A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3D9A1579" w14:textId="1303A01C" w:rsidR="000F3B2F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79" w:name="_Hlk135254650"/>
      <w:bookmarkStart w:id="380" w:name="_Hlk137124758"/>
      <w:bookmarkStart w:id="381" w:name="_Hlk13525677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78</w:t>
      </w:r>
      <w:r w:rsidR="00420DE8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420D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seadust täiendatakse §-ga 85</w:t>
      </w:r>
      <w:r w:rsidR="00420DE8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2</w:t>
      </w:r>
      <w:r w:rsidR="00420DE8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bookmarkEnd w:id="379"/>
    <w:p w14:paraId="4B58A61A" w14:textId="6ECCECC1" w:rsidR="00E80384" w:rsidRPr="00E86F1D" w:rsidRDefault="00E80384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§ 85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:vertAlign w:val="superscript"/>
          <w14:ligatures w14:val="none"/>
        </w:rPr>
        <w:t>2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. Üleminekusätted </w:t>
      </w:r>
      <w:bookmarkStart w:id="382" w:name="_Hlk147399516"/>
      <w:r w:rsidR="009D1EB6"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käesoleva seaduse </w:t>
      </w:r>
      <w:r w:rsidR="00CE244F"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2024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aasta</w:t>
      </w:r>
      <w:r w:rsidR="00FC436D"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…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vastu võetud </w:t>
      </w:r>
      <w:r w:rsidR="00FC436D"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redaktsiooni</w:t>
      </w:r>
      <w:bookmarkEnd w:id="382"/>
      <w:r w:rsidR="00FC436D"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E86F1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kohta</w:t>
      </w:r>
    </w:p>
    <w:p w14:paraId="6485622E" w14:textId="77777777" w:rsidR="007B12BA" w:rsidRPr="00E86F1D" w:rsidRDefault="007B12BA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83" w:name="_Hlk135319424"/>
      <w:bookmarkStart w:id="384" w:name="_Hlk135650089"/>
    </w:p>
    <w:p w14:paraId="0339233E" w14:textId="225AF93A" w:rsidR="00DC165C" w:rsidRPr="00E86F1D" w:rsidRDefault="00DC165C" w:rsidP="00DC16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5" w:name="_Hlk138256624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(1) Käesoleva seaduse § 50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, § 57 punkte 9–11, § 69 lõiget 7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ja §</w:t>
      </w:r>
      <w:ins w:id="386" w:author="Mari Koik" w:date="2024-02-01T16:11:00Z">
        <w:r w:rsidR="00F237ED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t>-e</w:t>
        </w:r>
      </w:ins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71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–71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3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kohaldatakse Euroopa Parlamendi ja nõukogu direktiivi 2009/103/EÜ artikli 10a lõike 13 ja artikli 25a lõike 13 alusel lepinguriikide fondi ülesandeid täitvate asutuste vahel sõlmitud lepingu jõustumise</w:t>
      </w:r>
      <w:del w:id="387" w:author="Mari Koik" w:date="2024-02-08T17:40:00Z">
        <w:r w:rsidRPr="00E86F1D" w:rsidDel="001C0BDC">
          <w:rPr>
            <w:rFonts w:ascii="Times New Roman" w:eastAsia="Calibri" w:hAnsi="Times New Roman" w:cs="Times New Roman"/>
            <w:bCs/>
            <w:kern w:val="0"/>
            <w:sz w:val="24"/>
            <w:szCs w:val="24"/>
            <w14:ligatures w14:val="none"/>
          </w:rPr>
          <w:delText>st</w:delText>
        </w:r>
      </w:del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või nimetatud direktiivi </w:t>
      </w:r>
      <w:commentRangeStart w:id="388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artiklit</w:t>
      </w:r>
      <w:commentRangeEnd w:id="388"/>
      <w:r w:rsidR="001C0BDC">
        <w:rPr>
          <w:rStyle w:val="Kommentaariviide"/>
          <w:kern w:val="0"/>
          <w14:ligatures w14:val="none"/>
        </w:rPr>
        <w:commentReference w:id="388"/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täpsustava Euroopa Komisjoni delegeeritud õigusakti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lastRenderedPageBreak/>
        <w:t xml:space="preserve">kohaldamise kuupäevast alates, kui nimetatud </w:t>
      </w:r>
      <w:bookmarkStart w:id="389" w:name="_Hlk155655343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leping jõustub või delegeeritud õigusakt kohaldub hiljem kui 2024. aasta 1. mail</w:t>
      </w:r>
      <w:bookmarkEnd w:id="389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</w:p>
    <w:p w14:paraId="4209AFAE" w14:textId="77777777" w:rsidR="00DC165C" w:rsidRPr="00E86F1D" w:rsidRDefault="00DC165C" w:rsidP="00DC16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32F9A88F" w14:textId="7209ADA1" w:rsidR="003C632C" w:rsidRPr="00E86F1D" w:rsidRDefault="00DC165C" w:rsidP="00DC16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(2) Fond avaldab oma kodulehel info käesoleva paragrahvi lõikes 1 nimetatud lepingu jõustumise ja Euroopa Komisjoni õigusakti kohaldamise algusaja kohta.“;</w:t>
      </w:r>
    </w:p>
    <w:p w14:paraId="4FF5302E" w14:textId="77777777" w:rsidR="00AA5FCD" w:rsidRPr="00E86F1D" w:rsidRDefault="00AA5FCD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59A93DE5" w14:textId="6BFD9175" w:rsidR="000C0DDA" w:rsidRPr="00E86F1D" w:rsidRDefault="000F5848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79</w:t>
      </w:r>
      <w:r w:rsidR="00AA5FCD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bookmarkStart w:id="390" w:name="_Hlk143380570"/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paragrahvi 85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2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lõi</w:t>
      </w:r>
      <w:r w:rsidR="000C0DDA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ge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2B5E2C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bookmarkEnd w:id="390"/>
      <w:r w:rsidR="000C0DDA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muudetakse ja sõnastatakse järgmiselt:</w:t>
      </w:r>
    </w:p>
    <w:p w14:paraId="5D6B7195" w14:textId="7856E070" w:rsidR="00AA5FCD" w:rsidRPr="00E86F1D" w:rsidRDefault="000C0DDA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„(</w:t>
      </w:r>
      <w:r w:rsidR="002B5E2C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) Fond avaldab oma kodulehel info käesoleva paragrahvi </w:t>
      </w:r>
      <w:commentRangeStart w:id="391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lõigetes </w:t>
      </w:r>
      <w:r w:rsidR="002B5E2C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commentRangeEnd w:id="391"/>
      <w:r w:rsidR="006E4530">
        <w:rPr>
          <w:rStyle w:val="Kommentaariviide"/>
          <w:kern w:val="0"/>
          <w14:ligatures w14:val="none"/>
        </w:rPr>
        <w:commentReference w:id="391"/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ja </w:t>
      </w:r>
      <w:r w:rsidR="002B5E2C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nimetatud lepingu</w:t>
      </w:r>
      <w:r w:rsidR="00CB130B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te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7358DE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jõustumise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ja Euroopa Komisjoni õigusaktide kohaldamise algusaja kohta.“;</w:t>
      </w:r>
    </w:p>
    <w:p w14:paraId="078347FE" w14:textId="77777777" w:rsidR="00AA5FCD" w:rsidRPr="00E86F1D" w:rsidRDefault="00AA5FCD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3DA1DB19" w14:textId="2AAFF136" w:rsidR="00AA5FCD" w:rsidRPr="00E86F1D" w:rsidRDefault="000F5848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bookmarkStart w:id="392" w:name="_Hlk138255179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80</w:t>
      </w:r>
      <w:r w:rsidR="00AA5FCD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paragrahvi 85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 xml:space="preserve">2 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täiendatakse lõikega </w:t>
      </w:r>
      <w:r w:rsidR="00527EE7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</w:t>
      </w:r>
      <w:r w:rsidR="00AA5FC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järgmises sõnastuses:</w:t>
      </w:r>
    </w:p>
    <w:bookmarkEnd w:id="392"/>
    <w:p w14:paraId="0CE7F056" w14:textId="12914C7D" w:rsidR="00AA5FCD" w:rsidRPr="00E86F1D" w:rsidRDefault="00AA5FCD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„(</w:t>
      </w:r>
      <w:r w:rsidR="002B5E2C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) Käesoleva seaduse </w:t>
      </w:r>
      <w:bookmarkStart w:id="393" w:name="_Hlk138255752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§ 13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ja § 76 lõiget 4</w:t>
      </w:r>
      <w:bookmarkEnd w:id="393"/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kohaldatakse Euroopa Parlamendi ja nõukogu direktiivi </w:t>
      </w:r>
      <w:r w:rsidR="00E56FA8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2009/103/EÜ 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artiklis 16 nimetatud Euroopa Komisjoni rakendusakti kohaldamise kuupäevast alates. Kuni nimetatud kuupäevani kohaldatakse enne 202</w:t>
      </w:r>
      <w:r w:rsidR="00B45C1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4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. aasta 23. </w:t>
      </w:r>
      <w:r w:rsidR="00B45C1D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aprilli</w:t>
      </w:r>
      <w:r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kehtinud käesoleva seaduse § 76 lõike 4 redaktsiooni.“</w:t>
      </w:r>
      <w:r w:rsidR="000C0DDA" w:rsidRPr="00E86F1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;</w:t>
      </w:r>
      <w:bookmarkEnd w:id="385"/>
    </w:p>
    <w:p w14:paraId="779A2C3D" w14:textId="77777777" w:rsidR="00E319F7" w:rsidRPr="00E86F1D" w:rsidRDefault="00E319F7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ACC6DE2" w14:textId="2EC21676" w:rsidR="00BB4127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94" w:name="_Hlk137124775"/>
      <w:bookmarkEnd w:id="383"/>
      <w:bookmarkEnd w:id="384"/>
      <w:bookmarkEnd w:id="380"/>
      <w:bookmarkEnd w:id="38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81</w:t>
      </w:r>
      <w:r w:rsidR="000F3B2F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0F3B2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713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seaduse normitehnili</w:t>
      </w:r>
      <w:r w:rsidR="00BB412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ne märkus muudetakse ja sõnastatakse järgmiselt: </w:t>
      </w:r>
    </w:p>
    <w:p w14:paraId="33623B9D" w14:textId="03E3E913" w:rsidR="000F3B2F" w:rsidRPr="00E86F1D" w:rsidRDefault="00BB4127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„Euroopa Parlamendi ja nõukogu direktiiv 2009/103/EÜ mootorsõidukite kasutamise tsiviilvastutuskindlustuse ja sellise vastutuse kindlustamise kohustuse täitmise kohta </w:t>
      </w:r>
      <w:r w:rsidR="0007138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(ELT L 263, 07.10.2009, lk 11–31), muudetud direktiiviga (EL) 2021/2118 (ELT L 430, 02.12.2021, lk 1–23)“</w:t>
      </w:r>
      <w:r w:rsidR="00B9220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2F06A34C" w14:textId="77777777" w:rsidR="00B92200" w:rsidRPr="00E86F1D" w:rsidRDefault="00B92200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5E97E94" w14:textId="672AA9C5" w:rsidR="00B92200" w:rsidRPr="00E86F1D" w:rsidRDefault="000F584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82</w:t>
      </w:r>
      <w:r w:rsidR="00B92200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B92200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seaduse lisa tunnistatakse kehtetuks.</w:t>
      </w:r>
    </w:p>
    <w:bookmarkEnd w:id="394"/>
    <w:p w14:paraId="0ABBCC17" w14:textId="77777777" w:rsidR="00442A14" w:rsidRPr="00E86F1D" w:rsidRDefault="00442A1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236CC46" w14:textId="66372450" w:rsidR="00442A14" w:rsidRPr="00E86F1D" w:rsidRDefault="00442A14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395" w:name="_Hlk134967143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2. Kindlustustegevuse seaduse muutmine</w:t>
      </w:r>
    </w:p>
    <w:p w14:paraId="61753982" w14:textId="77777777" w:rsidR="00274883" w:rsidRPr="00E86F1D" w:rsidRDefault="0027488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4201967" w14:textId="77777777" w:rsidR="00AD342B" w:rsidRPr="00E86F1D" w:rsidRDefault="00442A1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396" w:name="_Hlk137124795"/>
      <w:bookmarkEnd w:id="39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Kindlustustegevuse </w:t>
      </w:r>
      <w:bookmarkStart w:id="397" w:name="_Hlk138256136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seaduse</w:t>
      </w:r>
      <w:r w:rsidR="00AD342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 tehakse järgmised muudatused:</w:t>
      </w:r>
    </w:p>
    <w:p w14:paraId="3037EE70" w14:textId="77777777" w:rsidR="00AD342B" w:rsidRPr="00E86F1D" w:rsidRDefault="00AD342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B8699D" w14:textId="77AE1548" w:rsidR="00442A14" w:rsidRPr="00E86F1D" w:rsidRDefault="00AD342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1)</w:t>
      </w:r>
      <w:r w:rsidR="00442A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paragrahvi</w:t>
      </w:r>
      <w:r w:rsidR="00442A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397"/>
      <w:r w:rsidR="00442A14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9 lõige 2 muudetakse ja sõnastatakse järgmiselt: </w:t>
      </w:r>
    </w:p>
    <w:p w14:paraId="09B880B5" w14:textId="6C736703" w:rsidR="00442A14" w:rsidRPr="00E86F1D" w:rsidRDefault="00442A14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„(2) Lisaks käesoleva paragrahvi lõike 1 punktis 2 sätestatule käsitatakse kindlustusriski asukohariigina kohustusliku liikluskindlustuskaitse eest vastutava isiku valikul ka riiki, kus seni oli kantud registrisse või kuhu toimetatakse või on toimetatud maismaasõiduk Euroopa Parlamendi ja nõukogu direktiivi 2009/103/EÜ mootorsõidukite kasutamise tsiviilvastutuskindlustuse ja sellise vastutuse kindlustamise kohustuse täitmise kohta (ELT L 263, 07.10.2009, lk 11–31) artikli 15 lõike 1 kohaselt.“</w:t>
      </w:r>
      <w:bookmarkStart w:id="398" w:name="_Hlk138256075"/>
      <w:r w:rsidR="00AD342B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bookmarkEnd w:id="396"/>
    <w:p w14:paraId="1D34B008" w14:textId="77777777" w:rsidR="0022567B" w:rsidRPr="00E86F1D" w:rsidRDefault="0022567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A725F9F" w14:textId="7112B2D1" w:rsidR="00AD342B" w:rsidRPr="00E86F1D" w:rsidRDefault="00AD342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seaduse normitehnilist märkust täiendatakse tekstiosaga „Euroopa Parlamendi ja nõukogu direktiiv 2009/103/EÜ mootorsõidukite kasutamise tsiviilvastutuskindlustuse ja sellise vastutuse kindlustamise kohustuse täitmise kohta (ELT L 263, </w:t>
      </w:r>
      <w:ins w:id="399" w:author="Mari Koik" w:date="2024-02-01T16:16:00Z">
        <w:r w:rsidR="00F237E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0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7.10.2009, lk 11–31), muudetud direktiiviga (EL) 2021/2118 (ELT L 430, 02.12.2021, lk 1–23)“.</w:t>
      </w:r>
    </w:p>
    <w:bookmarkEnd w:id="398"/>
    <w:p w14:paraId="583F382B" w14:textId="77777777" w:rsidR="00A65A93" w:rsidRPr="00E86F1D" w:rsidRDefault="00A65A9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99A6C2" w14:textId="6E16A6A4" w:rsidR="004C43DC" w:rsidRPr="00E86F1D" w:rsidRDefault="004C43DC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§ 3. Liiklusseaduse muutmine</w:t>
      </w:r>
    </w:p>
    <w:p w14:paraId="070F46C0" w14:textId="77777777" w:rsidR="004C43DC" w:rsidRPr="00E86F1D" w:rsidRDefault="004C43D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9DF6604" w14:textId="3F4ABC41" w:rsidR="00754B59" w:rsidRPr="00E86F1D" w:rsidRDefault="00754B5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Liiklusseaduses tehakse järgmised muudatused:</w:t>
      </w:r>
    </w:p>
    <w:p w14:paraId="739C46A9" w14:textId="60A76F7B" w:rsidR="00384F0A" w:rsidRPr="00E86F1D" w:rsidRDefault="00BE0259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bookmarkStart w:id="400" w:name="_Hlk136773428"/>
      <w:bookmarkStart w:id="401" w:name="_Hlk13712484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1)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33 lõike 2 punkt</w:t>
      </w:r>
      <w:r w:rsidR="00BB412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9</w:t>
      </w:r>
      <w:r w:rsidR="00FF5A4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B412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täiendatakse pärast sõna </w:t>
      </w:r>
      <w:bookmarkStart w:id="402" w:name="_Hlk136205264"/>
      <w:bookmarkEnd w:id="400"/>
      <w:r w:rsidR="00E13331" w:rsidRPr="00E86F1D">
        <w:rPr>
          <w:rFonts w:ascii="Times New Roman" w:eastAsia="Calibri" w:hAnsi="Times New Roman" w:cs="Times New Roman"/>
          <w:kern w:val="0"/>
          <w:sz w:val="24"/>
          <w:szCs w:val="24"/>
        </w:rPr>
        <w:t>„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>olemasolus</w:t>
      </w:r>
      <w:bookmarkEnd w:id="402"/>
      <w:r w:rsidR="00E13331" w:rsidRPr="00E86F1D">
        <w:rPr>
          <w:rFonts w:ascii="Times New Roman" w:eastAsia="Calibri" w:hAnsi="Times New Roman" w:cs="Times New Roman"/>
          <w:kern w:val="0"/>
          <w:sz w:val="24"/>
          <w:szCs w:val="24"/>
        </w:rPr>
        <w:t>“ sõnadega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E13331" w:rsidRPr="00E86F1D">
        <w:rPr>
          <w:rFonts w:ascii="Times New Roman" w:eastAsia="Calibri" w:hAnsi="Times New Roman" w:cs="Times New Roman"/>
          <w:kern w:val="0"/>
          <w:sz w:val="24"/>
          <w:szCs w:val="24"/>
        </w:rPr>
        <w:t>„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või automaatse liikluskindlustuse </w:t>
      </w:r>
      <w:r w:rsidR="006927DC" w:rsidRPr="00E86F1D">
        <w:rPr>
          <w:rFonts w:ascii="Times New Roman" w:eastAsia="Calibri" w:hAnsi="Times New Roman" w:cs="Times New Roman"/>
          <w:kern w:val="0"/>
          <w:sz w:val="24"/>
          <w:szCs w:val="24"/>
        </w:rPr>
        <w:t>kehtivuses“;</w:t>
      </w:r>
    </w:p>
    <w:bookmarkEnd w:id="401"/>
    <w:p w14:paraId="58EAEEE1" w14:textId="77777777" w:rsidR="006927DC" w:rsidRPr="00E86F1D" w:rsidRDefault="006927D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14:paraId="67729C7F" w14:textId="1CD50AB4" w:rsidR="006927DC" w:rsidRPr="00E86F1D" w:rsidRDefault="001218F8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bookmarkStart w:id="403" w:name="_Hlk137124858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="006927DC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6927DC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paragrahvi 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>81</w:t>
      </w:r>
      <w:r w:rsidR="006927DC" w:rsidRPr="00E86F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lõige 1 muudetakse ja sõnastatakse järgmiselt:</w:t>
      </w:r>
    </w:p>
    <w:p w14:paraId="26931C35" w14:textId="06BBCC8B" w:rsidR="00BE0259" w:rsidRPr="00E86F1D" w:rsidRDefault="006927DC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>„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>(1) Sõiduki suhtes tuleb sõlmida liikluskindlustuse leping või sõiduki kasutamisel peab sõiduki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suhtes kehtima </w:t>
      </w:r>
      <w:r w:rsidR="00384F0A" w:rsidRPr="00E86F1D">
        <w:rPr>
          <w:rFonts w:ascii="Times New Roman" w:eastAsia="Calibri" w:hAnsi="Times New Roman" w:cs="Times New Roman"/>
          <w:kern w:val="0"/>
          <w:sz w:val="24"/>
          <w:szCs w:val="24"/>
        </w:rPr>
        <w:t>automaatne liikluskindlustus liikluskindlustuse seaduses sätestatud tingimustel.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</w:rPr>
        <w:t>“;</w:t>
      </w:r>
    </w:p>
    <w:bookmarkEnd w:id="403"/>
    <w:p w14:paraId="2717B803" w14:textId="77777777" w:rsidR="00384F0A" w:rsidRPr="00E86F1D" w:rsidRDefault="00384F0A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89AE4BE" w14:textId="3779C8F7" w:rsidR="00775596" w:rsidRPr="00E86F1D" w:rsidRDefault="006F139B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404" w:name="_Hlk145615243"/>
      <w:bookmarkStart w:id="405" w:name="_Hlk137124881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3</w:t>
      </w:r>
      <w:r w:rsidR="00754B59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754B5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Start w:id="406" w:name="_Hlk135073516"/>
      <w:r w:rsidR="00754B5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paragrahvi 199 lõi</w:t>
      </w:r>
      <w:r w:rsidR="00FB437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get</w:t>
      </w:r>
      <w:r w:rsidR="00754B5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 </w:t>
      </w:r>
      <w:r w:rsidR="00FB437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täiendatakse </w:t>
      </w:r>
      <w:bookmarkEnd w:id="406"/>
      <w:r w:rsidR="00754B5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pärast sõna „õigusrikkumiste“ sõnadega „ja nende tuvastamiseks vajalikke</w:t>
      </w:r>
      <w:r w:rsidR="00BE025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</w:t>
      </w:r>
      <w:bookmarkStart w:id="407" w:name="_Hlk137124893"/>
      <w:bookmarkEnd w:id="404"/>
      <w:bookmarkEnd w:id="405"/>
      <w:r w:rsidR="00754909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bookmarkEnd w:id="407"/>
    <w:p w14:paraId="09E79584" w14:textId="77777777" w:rsidR="0083092D" w:rsidRPr="00E86F1D" w:rsidRDefault="0083092D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EFC5C2" w14:textId="09B258C1" w:rsidR="00274883" w:rsidRPr="00E86F1D" w:rsidRDefault="00274883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§ </w:t>
      </w:r>
      <w:r w:rsidR="004C43DC"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 Spordiseaduse muutmine</w:t>
      </w:r>
    </w:p>
    <w:p w14:paraId="1BB77039" w14:textId="77777777" w:rsidR="00274883" w:rsidRPr="00E86F1D" w:rsidRDefault="00274883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E81BB86" w14:textId="53CF8F32" w:rsidR="00274883" w:rsidRPr="00E86F1D" w:rsidRDefault="00274883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408" w:name="_Hlk137124917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Spordiseadus</w:t>
      </w:r>
      <w:r w:rsidR="005D59D6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 3. peatükki</w:t>
      </w:r>
      <w:r w:rsidR="000811D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täiendatakse §-ga 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24</w:t>
      </w:r>
      <w:r w:rsidR="004E7E6F" w:rsidRPr="00E86F1D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="000811D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7515FF4C" w14:textId="54AC6E7E" w:rsidR="004E7E6F" w:rsidRPr="00E86F1D" w:rsidRDefault="004E7E6F" w:rsidP="007C75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§ </w:t>
      </w:r>
      <w:bookmarkStart w:id="409" w:name="_Hlk135059383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24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. </w:t>
      </w:r>
      <w:bookmarkEnd w:id="409"/>
      <w:r w:rsidRPr="00E86F1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Motospordiürituse korraldamise nõuded</w:t>
      </w:r>
    </w:p>
    <w:p w14:paraId="6E6CF355" w14:textId="77777777" w:rsidR="00887BF6" w:rsidRPr="00E86F1D" w:rsidRDefault="00887BF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7F00CBB" w14:textId="65A87DFA" w:rsidR="004E7E6F" w:rsidRPr="00E86F1D" w:rsidRDefault="004E7E6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(1) Üksnes mootori jõul maismaal liikuvate sõidukitega sportimiseks ja selle edendamiseks loodud käesoleva seaduse § 4 punktis 3 nimetatud üle-eestiline spordialaliit näeb juhendiga ette</w:t>
      </w:r>
      <w:ins w:id="410" w:author="Mari Koik" w:date="2024-02-01T16:39:00Z">
        <w:r w:rsidR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, </w:t>
        </w:r>
        <w:commentRangeStart w:id="411"/>
        <w:r w:rsidR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et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nimetatud sõidukite spordiürituste</w:t>
      </w:r>
      <w:del w:id="412" w:author="Mari Koik" w:date="2024-02-01T16:46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l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ja -tegevuste</w:t>
      </w:r>
      <w:ins w:id="413" w:author="Mari Koik" w:date="2024-02-01T16:46:00Z">
        <w:r w:rsidR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korraldamisek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</w:t>
      </w:r>
      <w:commentRangeEnd w:id="411"/>
      <w:r w:rsidR="00B037AD">
        <w:rPr>
          <w:rStyle w:val="Kommentaariviide"/>
          <w:kern w:val="0"/>
          <w14:ligatures w14:val="none"/>
        </w:rPr>
        <w:commentReference w:id="411"/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mis hõlmavad võidusõite, võistlusi, koolitust, katsetusi ja esitlusi piiratud ja tähistatud alal, </w:t>
      </w:r>
      <w:ins w:id="414" w:author="Mari Koik" w:date="2024-02-01T16:46:00Z">
        <w:r w:rsidR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sõlmib </w:t>
        </w:r>
      </w:ins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korraldaja või </w:t>
      </w:r>
      <w:del w:id="415" w:author="Mari Koik" w:date="2024-02-01T16:39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mis tahes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muu isik</w:t>
      </w:r>
      <w:ins w:id="416" w:author="Mari Koik" w:date="2024-02-01T16:39:00Z">
        <w:r w:rsidR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</w:ins>
      <w:del w:id="417" w:author="Mari Koik" w:date="2024-02-01T16:39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u poolt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bookmarkStart w:id="418" w:name="_Hlk135044135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kindlustuslepingu või tagatiskokkuleppe</w:t>
      </w:r>
      <w:del w:id="419" w:author="Mari Koik" w:date="2024-02-01T16:39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 </w:delText>
        </w:r>
      </w:del>
      <w:del w:id="420" w:author="Mari Koik" w:date="2024-02-01T16:40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sõlmimise</w:delText>
        </w:r>
      </w:del>
      <w:bookmarkEnd w:id="41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mis katab </w:t>
      </w:r>
      <w:del w:id="421" w:author="Mari Koik" w:date="2024-02-01T16:40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 xml:space="preserve">mis tahes 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kolmandale isikule, sealhulgas pealtvaataja</w:t>
      </w:r>
      <w:del w:id="422" w:author="Mari Koik" w:date="2024-02-01T16:40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te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ja muu</w:t>
      </w:r>
      <w:del w:id="423" w:author="Mari Koik" w:date="2024-02-01T16:40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de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kõrvalseisja</w:t>
      </w:r>
      <w:del w:id="424" w:author="Mari Koik" w:date="2024-02-01T16:40:00Z">
        <w:r w:rsidRPr="00E86F1D" w:rsidDel="00B037A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delText>te</w:delText>
        </w:r>
      </w:del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tekitatud kahju</w:t>
      </w:r>
      <w:r w:rsidR="004B691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hüvitamise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727D8558" w14:textId="77777777" w:rsidR="00887BF6" w:rsidRPr="00E86F1D" w:rsidRDefault="00887BF6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F25412A" w14:textId="346DC724" w:rsidR="004E7E6F" w:rsidRPr="00E86F1D" w:rsidRDefault="004E7E6F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(2) Käesoleva paragrahvi lõikes 1 nimetatud kindlustuslepingu või tagatiskokkuleppe olemasolu tagab spordiürituse või -tegevuse korraldaja.“.</w:t>
      </w:r>
    </w:p>
    <w:bookmarkEnd w:id="408"/>
    <w:p w14:paraId="3BCF3CE3" w14:textId="77777777" w:rsidR="006C4EB1" w:rsidRPr="00E86F1D" w:rsidRDefault="006C4EB1" w:rsidP="007C75E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0089694" w14:textId="18793AE8" w:rsidR="006C4EB1" w:rsidRPr="00E86F1D" w:rsidRDefault="006C4EB1" w:rsidP="007C75E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bookmarkStart w:id="425" w:name="_Hlk135256825"/>
      <w:bookmarkStart w:id="426" w:name="_Hlk137124930"/>
      <w:r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§ </w:t>
      </w:r>
      <w:r w:rsidR="004C43DC"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5</w:t>
      </w:r>
      <w:r w:rsidRPr="00E86F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. Seaduse jõustumine</w:t>
      </w:r>
    </w:p>
    <w:bookmarkEnd w:id="425"/>
    <w:p w14:paraId="1A4B76E4" w14:textId="77777777" w:rsidR="00887BF6" w:rsidRPr="00E86F1D" w:rsidRDefault="00887BF6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053C4B8" w14:textId="01371559" w:rsidR="00321531" w:rsidRPr="00E86F1D" w:rsidRDefault="00321531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427" w:name="_Hlk138256020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(1) Käesolev seadus jõustub </w:t>
      </w:r>
      <w:bookmarkStart w:id="428" w:name="_Hlk155655923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2024. aasta 1. mail</w:t>
      </w:r>
      <w:bookmarkEnd w:id="428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F766DAF" w14:textId="77777777" w:rsidR="00321531" w:rsidRPr="00E86F1D" w:rsidRDefault="00321531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E5A17CE" w14:textId="46BA96EE" w:rsidR="00440589" w:rsidRPr="00E86F1D" w:rsidRDefault="00440589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429" w:name="_Hlk155264546"/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</w:t>
      </w:r>
      <w:r w:rsidR="00321531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Käesoleva seaduse</w:t>
      </w:r>
      <w:r w:rsidR="007B2EC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§ 1 punktid </w:t>
      </w:r>
      <w:r w:rsidR="00945C6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19</w:t>
      </w:r>
      <w:r w:rsidR="007B2EC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945C6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70</w:t>
      </w:r>
      <w:r w:rsidR="007B2EC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945C6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79 </w:t>
      </w:r>
      <w:r w:rsidR="007B2EC7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ja </w:t>
      </w:r>
      <w:r w:rsidR="00945C6A"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80 </w:t>
      </w:r>
      <w:r w:rsidRPr="00E86F1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jõustuvad 2024. aasta 23. aprillil.</w:t>
      </w:r>
      <w:bookmarkEnd w:id="427"/>
    </w:p>
    <w:bookmarkEnd w:id="429"/>
    <w:bookmarkEnd w:id="426"/>
    <w:p w14:paraId="503E42B9" w14:textId="77777777" w:rsidR="00194B31" w:rsidRPr="00E86F1D" w:rsidRDefault="00194B31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79AD7D03" w14:textId="77777777" w:rsidR="006C4EB1" w:rsidRPr="00E86F1D" w:rsidRDefault="006C4EB1" w:rsidP="007C75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FA1C298" w14:textId="06E6D56B" w:rsidR="006C4EB1" w:rsidRPr="00E86F1D" w:rsidRDefault="003F75C5" w:rsidP="007C75E6">
      <w:pPr>
        <w:keepNext/>
        <w:widowControl w:val="0"/>
        <w:shd w:val="clear" w:color="auto" w:fill="FFFFFF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</w:pPr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 xml:space="preserve">Lauri </w:t>
      </w:r>
      <w:proofErr w:type="spellStart"/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Hussar</w:t>
      </w:r>
      <w:proofErr w:type="spellEnd"/>
    </w:p>
    <w:p w14:paraId="4BB30747" w14:textId="77777777" w:rsidR="006C4EB1" w:rsidRPr="00E86F1D" w:rsidRDefault="006C4EB1" w:rsidP="007C75E6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</w:pPr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Riigikogu esimees</w:t>
      </w:r>
    </w:p>
    <w:p w14:paraId="2E2B0244" w14:textId="77777777" w:rsidR="006C4EB1" w:rsidRPr="00E86F1D" w:rsidRDefault="006C4EB1" w:rsidP="007C75E6">
      <w:pPr>
        <w:widowControl w:val="0"/>
        <w:shd w:val="clear" w:color="auto" w:fill="FFFFFF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</w:pPr>
    </w:p>
    <w:p w14:paraId="4302AB84" w14:textId="5BC8FDD6" w:rsidR="006C4EB1" w:rsidRPr="00E86F1D" w:rsidRDefault="006C4EB1" w:rsidP="007C75E6">
      <w:pPr>
        <w:widowControl w:val="0"/>
        <w:pBdr>
          <w:bottom w:val="single" w:sz="12" w:space="11" w:color="auto"/>
        </w:pBd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</w:pPr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Tallinn,</w:t>
      </w:r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ab/>
      </w:r>
      <w:r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ab/>
      </w:r>
      <w:r w:rsidR="00A30971"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202</w:t>
      </w:r>
      <w:r w:rsidR="00EB3282" w:rsidRPr="00E86F1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4</w:t>
      </w:r>
    </w:p>
    <w:p w14:paraId="587AC55D" w14:textId="48BEEBF6" w:rsidR="006C4EB1" w:rsidRPr="00E86F1D" w:rsidRDefault="006C4EB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Algatab Vabariigi Valitsus </w:t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ab/>
      </w:r>
      <w:r w:rsidR="00A30971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202</w:t>
      </w:r>
      <w:r w:rsidR="00EB3282"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4</w:t>
      </w:r>
    </w:p>
    <w:p w14:paraId="78F25587" w14:textId="77777777" w:rsidR="006C4EB1" w:rsidRPr="00E86F1D" w:rsidRDefault="006C4EB1" w:rsidP="007C7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6A83014" w14:textId="7B7C951B" w:rsidR="00465AF2" w:rsidRPr="00E86F1D" w:rsidRDefault="006C4EB1" w:rsidP="007C75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F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(allkirjastatud digitaalselt)</w:t>
      </w:r>
    </w:p>
    <w:sectPr w:rsidR="00465AF2" w:rsidRPr="00E86F1D" w:rsidSect="008F0368"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i Koik" w:date="2024-02-02T13:49:00Z" w:initials="MK">
    <w:p w14:paraId="1A732568" w14:textId="77777777" w:rsidR="005D74BA" w:rsidRDefault="005D74BA" w:rsidP="00CA545C">
      <w:pPr>
        <w:pStyle w:val="Kommentaaritekst"/>
      </w:pPr>
      <w:r>
        <w:rPr>
          <w:rStyle w:val="Kommentaariviide"/>
        </w:rPr>
        <w:annotationRef/>
      </w:r>
      <w:r>
        <w:t xml:space="preserve">Kas siin ei võiks (kehtiva LKindlS sõnastuse eeskujul) öelda nii: .. </w:t>
      </w:r>
      <w:r>
        <w:rPr>
          <w:i/>
          <w:iCs/>
        </w:rPr>
        <w:t xml:space="preserve">transpordivahendina kasutatava sõidukiga kahju </w:t>
      </w:r>
      <w:r>
        <w:t>..? Oleks natuke lihtsam lugeda.</w:t>
      </w:r>
    </w:p>
  </w:comment>
  <w:comment w:id="8" w:author="Katariina Kärsten" w:date="2024-02-12T11:41:00Z" w:initials="KK">
    <w:p w14:paraId="71CD77D7" w14:textId="77777777" w:rsidR="00320485" w:rsidRDefault="00320485" w:rsidP="009C018F">
      <w:pPr>
        <w:pStyle w:val="Kommentaaritekst"/>
      </w:pPr>
      <w:r>
        <w:rPr>
          <w:rStyle w:val="Kommentaariviide"/>
        </w:rPr>
        <w:annotationRef/>
      </w:r>
      <w:r>
        <w:t xml:space="preserve">Kui need on alternatiivsed tingimused, siis tuleks siin kasutada sidesõna </w:t>
      </w:r>
      <w:r>
        <w:rPr>
          <w:i/>
          <w:iCs/>
        </w:rPr>
        <w:t>või</w:t>
      </w:r>
      <w:r>
        <w:t xml:space="preserve">. </w:t>
      </w:r>
    </w:p>
  </w:comment>
  <w:comment w:id="13" w:author="Katariina Kärsten" w:date="2024-02-15T15:57:00Z" w:initials="KK">
    <w:p w14:paraId="1C062A1C" w14:textId="77777777" w:rsidR="004E53C3" w:rsidRDefault="00A915FC" w:rsidP="007A7E0E">
      <w:pPr>
        <w:pStyle w:val="Kommentaaritekst"/>
      </w:pPr>
      <w:r>
        <w:rPr>
          <w:rStyle w:val="Kommentaariviide"/>
        </w:rPr>
        <w:annotationRef/>
      </w:r>
      <w:r w:rsidR="004E53C3">
        <w:t xml:space="preserve">KindlTS eeskujul tuleks kasutada kokkukirjutatult: maismaasõiduk. </w:t>
      </w:r>
    </w:p>
  </w:comment>
  <w:comment w:id="41" w:author="Katariina Kärsten" w:date="2024-02-12T15:51:00Z" w:initials="KK">
    <w:p w14:paraId="21096808" w14:textId="0816444B" w:rsidR="00FB2AFB" w:rsidRDefault="00FB2AFB" w:rsidP="00BC0775">
      <w:pPr>
        <w:pStyle w:val="Kommentaaritekst"/>
      </w:pPr>
      <w:r>
        <w:rPr>
          <w:rStyle w:val="Kommentaariviide"/>
        </w:rPr>
        <w:annotationRef/>
      </w:r>
      <w:r>
        <w:t>Jutumärgid algavad</w:t>
      </w:r>
    </w:p>
  </w:comment>
  <w:comment w:id="71" w:author="Mari Koik" w:date="2024-02-02T16:40:00Z" w:initials="MK">
    <w:p w14:paraId="7B87572A" w14:textId="106FA1B0" w:rsidR="00E159C8" w:rsidRDefault="00E159C8" w:rsidP="007054D1">
      <w:pPr>
        <w:pStyle w:val="Kommentaaritekst"/>
      </w:pPr>
      <w:r>
        <w:rPr>
          <w:rStyle w:val="Kommentaariviide"/>
        </w:rPr>
        <w:annotationRef/>
      </w:r>
      <w:r>
        <w:t xml:space="preserve">Või </w:t>
      </w:r>
      <w:r>
        <w:rPr>
          <w:i/>
          <w:iCs/>
        </w:rPr>
        <w:t>või</w:t>
      </w:r>
      <w:r>
        <w:t>?</w:t>
      </w:r>
    </w:p>
  </w:comment>
  <w:comment w:id="72" w:author="Mari Koik" w:date="2024-02-02T13:06:00Z" w:initials="MK">
    <w:p w14:paraId="5384B8E8" w14:textId="7A7F8DF4" w:rsidR="006A2954" w:rsidRDefault="006A2954" w:rsidP="00E35388">
      <w:pPr>
        <w:pStyle w:val="Kommentaaritekst"/>
      </w:pPr>
      <w:r>
        <w:rPr>
          <w:rStyle w:val="Kommentaariviide"/>
        </w:rPr>
        <w:annotationRef/>
      </w:r>
      <w:r>
        <w:t>Teine lause on seal juba olemas.</w:t>
      </w:r>
    </w:p>
  </w:comment>
  <w:comment w:id="76" w:author="Mari Koik" w:date="2024-02-02T16:41:00Z" w:initials="MK">
    <w:p w14:paraId="733D7D13" w14:textId="77777777" w:rsidR="00E159C8" w:rsidRDefault="00E159C8" w:rsidP="00711EA2">
      <w:pPr>
        <w:pStyle w:val="Kommentaaritekst"/>
      </w:pPr>
      <w:r>
        <w:rPr>
          <w:rStyle w:val="Kommentaariviide"/>
        </w:rPr>
        <w:annotationRef/>
      </w:r>
      <w:r>
        <w:t xml:space="preserve">Või </w:t>
      </w:r>
      <w:r>
        <w:rPr>
          <w:i/>
          <w:iCs/>
        </w:rPr>
        <w:t>võrdlevalt</w:t>
      </w:r>
      <w:r>
        <w:t>?</w:t>
      </w:r>
    </w:p>
  </w:comment>
  <w:comment w:id="84" w:author="Katariina Kärsten" w:date="2024-02-12T12:07:00Z" w:initials="KK">
    <w:p w14:paraId="69E5591B" w14:textId="77777777" w:rsidR="009B28C1" w:rsidRDefault="009B28C1" w:rsidP="00C25BE3">
      <w:pPr>
        <w:pStyle w:val="Kommentaaritekst"/>
      </w:pPr>
      <w:r>
        <w:rPr>
          <w:rStyle w:val="Kommentaariviide"/>
        </w:rPr>
        <w:annotationRef/>
      </w:r>
      <w:r>
        <w:t xml:space="preserve">Kuna lisatav paragrahv satub peatükkide piirile, siis tuleb täpsustada, kummasse peatükki see kuulub. </w:t>
      </w:r>
    </w:p>
  </w:comment>
  <w:comment w:id="109" w:author="Katariina Kärsten" w:date="2024-02-15T15:32:00Z" w:initials="KK">
    <w:p w14:paraId="3C2949B3" w14:textId="77777777" w:rsidR="002342C0" w:rsidRDefault="002342C0" w:rsidP="00712538">
      <w:pPr>
        <w:pStyle w:val="Kommentaaritekst"/>
      </w:pPr>
      <w:r>
        <w:rPr>
          <w:rStyle w:val="Kommentaariviide"/>
        </w:rPr>
        <w:annotationRef/>
      </w:r>
      <w:r>
        <w:t xml:space="preserve">Juhime tähelepanu, et KindlTS § 83 lg 3 viitab muu hulgas ka §-le 31, mis eelnõuga tunnistatakse kehtetuks. § 83 on küll rakendussäte, mis mõjutas enne 2016. a toimunud kindlustusjuhtumeid, kuid tõstatame küsimuse, kas selle rakendussätte mõju võib avalduda ka praegu? Kas on vaja KindlTS §-st 83 välja võtta viited kehtetuks tunnistatavale §-le 31? </w:t>
      </w:r>
    </w:p>
  </w:comment>
  <w:comment w:id="122" w:author="Mari Koik" w:date="2024-02-01T17:06:00Z" w:initials="MK">
    <w:p w14:paraId="0D534A9E" w14:textId="662CFA65" w:rsidR="00750118" w:rsidRDefault="00750118" w:rsidP="00EE1DDE">
      <w:pPr>
        <w:pStyle w:val="Kommentaaritekst"/>
      </w:pPr>
      <w:r>
        <w:rPr>
          <w:rStyle w:val="Kommentaariviide"/>
        </w:rPr>
        <w:annotationRef/>
      </w:r>
      <w:r>
        <w:t>Koma ära</w:t>
      </w:r>
    </w:p>
  </w:comment>
  <w:comment w:id="124" w:author="Katariina Kärsten" w:date="2024-02-15T15:32:00Z" w:initials="KK">
    <w:p w14:paraId="701B0BF6" w14:textId="77777777" w:rsidR="002342C0" w:rsidRDefault="002342C0" w:rsidP="0056745F">
      <w:pPr>
        <w:pStyle w:val="Kommentaaritekst"/>
      </w:pPr>
      <w:r>
        <w:rPr>
          <w:rStyle w:val="Kommentaariviide"/>
        </w:rPr>
        <w:annotationRef/>
      </w:r>
      <w:r>
        <w:t xml:space="preserve">Palume kaaluda, kas samasugune asendus tuleks teha ka paragrahvi pealkirjas. </w:t>
      </w:r>
    </w:p>
  </w:comment>
  <w:comment w:id="127" w:author="Katariina Kärsten" w:date="2024-02-12T14:40:00Z" w:initials="KK">
    <w:p w14:paraId="23AA0049" w14:textId="2CC88425" w:rsidR="00C065C6" w:rsidRDefault="00C065C6" w:rsidP="000C0F15">
      <w:pPr>
        <w:pStyle w:val="Kommentaaritekst"/>
      </w:pPr>
      <w:r>
        <w:rPr>
          <w:rStyle w:val="Kommentaariviide"/>
        </w:rPr>
        <w:annotationRef/>
      </w:r>
      <w:r>
        <w:t xml:space="preserve">Kas siin tuleks samuti lisada "kindlustuskohustusega hõlmatud", nagu on tehtud eelmises muutmispunktis? </w:t>
      </w:r>
    </w:p>
  </w:comment>
  <w:comment w:id="126" w:author="Mari Koik" w:date="2024-02-08T14:35:00Z" w:initials="MK">
    <w:p w14:paraId="1CDE6CD8" w14:textId="64A26796" w:rsidR="00BB52A6" w:rsidRDefault="00504DCD" w:rsidP="00FB226C">
      <w:pPr>
        <w:pStyle w:val="Kommentaaritekst"/>
      </w:pPr>
      <w:r>
        <w:rPr>
          <w:rStyle w:val="Kommentaariviide"/>
        </w:rPr>
        <w:annotationRef/>
      </w:r>
      <w:r w:rsidR="00BB52A6">
        <w:t>Pakun kogu lõike kohta natuke selgema sõnastuse. Loodetavasti sobib.</w:t>
      </w:r>
    </w:p>
  </w:comment>
  <w:comment w:id="139" w:author="Mari Koik" w:date="2024-02-08T14:20:00Z" w:initials="MK">
    <w:p w14:paraId="4E9B436D" w14:textId="6A3CB670" w:rsidR="00AB7F34" w:rsidRDefault="00AB7F34" w:rsidP="00FD7DF1">
      <w:pPr>
        <w:pStyle w:val="Kommentaaritekst"/>
      </w:pPr>
      <w:r>
        <w:rPr>
          <w:rStyle w:val="Kommentaariviide"/>
        </w:rPr>
        <w:annotationRef/>
      </w:r>
      <w:r>
        <w:t>Kas nii ei oleks selgem?</w:t>
      </w:r>
    </w:p>
  </w:comment>
  <w:comment w:id="189" w:author="Mari Koik" w:date="2024-02-08T14:43:00Z" w:initials="MK">
    <w:p w14:paraId="2B0998CE" w14:textId="77777777" w:rsidR="00504DCD" w:rsidRDefault="00504DCD" w:rsidP="004600F9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  <w:comment w:id="196" w:author="Mari Koik" w:date="2024-02-08T14:57:00Z" w:initials="MK">
    <w:p w14:paraId="434852F3" w14:textId="77777777" w:rsidR="00F65589" w:rsidRDefault="00F65589" w:rsidP="004417F3">
      <w:pPr>
        <w:pStyle w:val="Kommentaaritekst"/>
      </w:pPr>
      <w:r>
        <w:rPr>
          <w:rStyle w:val="Kommentaariviide"/>
        </w:rPr>
        <w:annotationRef/>
      </w:r>
      <w:r>
        <w:t>Seletuskirja eeskujul sõnastatud. Kas oleks selgem?</w:t>
      </w:r>
    </w:p>
  </w:comment>
  <w:comment w:id="203" w:author="Mari Koik" w:date="2024-02-08T15:06:00Z" w:initials="MK">
    <w:p w14:paraId="47E19EED" w14:textId="77777777" w:rsidR="00866B6D" w:rsidRDefault="00866B6D" w:rsidP="00BC3394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  <w:comment w:id="204" w:author="Mari Koik" w:date="2024-02-08T15:16:00Z" w:initials="MK">
    <w:p w14:paraId="308B28F9" w14:textId="77777777" w:rsidR="00477567" w:rsidRDefault="00477567" w:rsidP="0074369B">
      <w:pPr>
        <w:pStyle w:val="Kommentaaritekst"/>
      </w:pPr>
      <w:r>
        <w:rPr>
          <w:rStyle w:val="Kommentaariviide"/>
        </w:rPr>
        <w:annotationRef/>
      </w:r>
      <w:r>
        <w:t>Kas siin ei peaks viitama lõikele 1?</w:t>
      </w:r>
    </w:p>
  </w:comment>
  <w:comment w:id="207" w:author="Mari Koik" w:date="2024-02-08T15:21:00Z" w:initials="MK">
    <w:p w14:paraId="0D383F59" w14:textId="3C4A771D" w:rsidR="00477567" w:rsidRDefault="00477567" w:rsidP="00096969">
      <w:pPr>
        <w:pStyle w:val="Kommentaaritekst"/>
      </w:pPr>
      <w:r>
        <w:rPr>
          <w:rStyle w:val="Kommentaariviide"/>
        </w:rPr>
        <w:annotationRef/>
      </w:r>
      <w:r>
        <w:t>Kas on selgem?</w:t>
      </w:r>
    </w:p>
  </w:comment>
  <w:comment w:id="221" w:author="Mari Koik" w:date="2024-02-08T16:23:00Z" w:initials="MK">
    <w:p w14:paraId="2D7813B8" w14:textId="77777777" w:rsidR="00C40F33" w:rsidRDefault="00C40F33" w:rsidP="00840995">
      <w:pPr>
        <w:pStyle w:val="Kommentaaritekst"/>
      </w:pPr>
      <w:r>
        <w:rPr>
          <w:rStyle w:val="Kommentaariviide"/>
        </w:rPr>
        <w:annotationRef/>
      </w:r>
      <w:r>
        <w:t>ühtlus</w:t>
      </w:r>
    </w:p>
  </w:comment>
  <w:comment w:id="272" w:author="Mari Koik" w:date="2024-02-01T15:33:00Z" w:initials="MK">
    <w:p w14:paraId="73F57A85" w14:textId="79AAD5CA" w:rsidR="00B6665E" w:rsidRDefault="00B6665E" w:rsidP="00DB2D45">
      <w:pPr>
        <w:pStyle w:val="Kommentaaritekst"/>
      </w:pPr>
      <w:r>
        <w:rPr>
          <w:rStyle w:val="Kommentaariviide"/>
        </w:rPr>
        <w:annotationRef/>
      </w:r>
      <w:r>
        <w:t>Natuke rohkem liigendatud lauset on parem lugeda. Kas mõte jäi õigeks?</w:t>
      </w:r>
    </w:p>
  </w:comment>
  <w:comment w:id="299" w:author="Mari Koik" w:date="2024-02-01T17:18:00Z" w:initials="MK">
    <w:p w14:paraId="72373D90" w14:textId="77777777" w:rsidR="00D3685A" w:rsidRDefault="00D3685A" w:rsidP="00CD178C">
      <w:pPr>
        <w:pStyle w:val="Kommentaaritekst"/>
      </w:pPr>
      <w:r>
        <w:rPr>
          <w:rStyle w:val="Kommentaariviide"/>
        </w:rPr>
        <w:annotationRef/>
      </w:r>
      <w:r>
        <w:t>Eelmise paragrahvi pealkirja eeskujul</w:t>
      </w:r>
    </w:p>
  </w:comment>
  <w:comment w:id="302" w:author="Mari Koik" w:date="2024-02-01T15:46:00Z" w:initials="MK">
    <w:p w14:paraId="102ACDA8" w14:textId="4E417674" w:rsidR="002E3311" w:rsidRDefault="002E3311" w:rsidP="00350F89">
      <w:pPr>
        <w:pStyle w:val="Kommentaaritekst"/>
      </w:pPr>
      <w:r>
        <w:rPr>
          <w:rStyle w:val="Kommentaariviide"/>
        </w:rPr>
        <w:annotationRef/>
      </w:r>
      <w:r>
        <w:t xml:space="preserve">Vaatasin LKFi lehelt, seal oli </w:t>
      </w:r>
      <w:r>
        <w:rPr>
          <w:i/>
          <w:iCs/>
        </w:rPr>
        <w:t>liiklusõnnetuse teade</w:t>
      </w:r>
    </w:p>
  </w:comment>
  <w:comment w:id="310" w:author="Mari Koik" w:date="2024-02-08T17:17:00Z" w:initials="MK">
    <w:p w14:paraId="4D12B36B" w14:textId="77777777" w:rsidR="006B1FCE" w:rsidRDefault="006B1FCE" w:rsidP="000639CE">
      <w:pPr>
        <w:pStyle w:val="Kommentaaritekst"/>
      </w:pPr>
      <w:r>
        <w:rPr>
          <w:rStyle w:val="Kommentaariviide"/>
        </w:rPr>
        <w:annotationRef/>
      </w:r>
      <w:r>
        <w:t>Kas nii?</w:t>
      </w:r>
    </w:p>
  </w:comment>
  <w:comment w:id="321" w:author="Mari Koik" w:date="2024-02-08T17:22:00Z" w:initials="MK">
    <w:p w14:paraId="2D2A3604" w14:textId="77777777" w:rsidR="003C6BBF" w:rsidRDefault="003C6BBF" w:rsidP="00941D26">
      <w:pPr>
        <w:pStyle w:val="Kommentaaritekst"/>
      </w:pPr>
      <w:r>
        <w:rPr>
          <w:rStyle w:val="Kommentaariviide"/>
        </w:rPr>
        <w:annotationRef/>
      </w:r>
      <w:r>
        <w:t>Või 15?</w:t>
      </w:r>
    </w:p>
  </w:comment>
  <w:comment w:id="345" w:author="Mari Koik" w:date="2024-02-08T17:26:00Z" w:initials="MK">
    <w:p w14:paraId="7E55A151" w14:textId="77777777" w:rsidR="003C6BBF" w:rsidRDefault="003C6BBF" w:rsidP="00386D1B">
      <w:pPr>
        <w:pStyle w:val="Kommentaaritekst"/>
      </w:pPr>
      <w:r>
        <w:rPr>
          <w:rStyle w:val="Kommentaariviide"/>
        </w:rPr>
        <w:annotationRef/>
      </w:r>
      <w:r>
        <w:t xml:space="preserve">Või </w:t>
      </w:r>
      <w:r>
        <w:rPr>
          <w:i/>
          <w:iCs/>
        </w:rPr>
        <w:t>erinevusi</w:t>
      </w:r>
      <w:r>
        <w:t>?</w:t>
      </w:r>
    </w:p>
  </w:comment>
  <w:comment w:id="388" w:author="Mari Koik" w:date="2024-02-08T17:39:00Z" w:initials="MK">
    <w:p w14:paraId="15EC7F26" w14:textId="77777777" w:rsidR="001C0BDC" w:rsidRDefault="001C0BDC" w:rsidP="004D30F9">
      <w:pPr>
        <w:pStyle w:val="Kommentaaritekst"/>
      </w:pPr>
      <w:r>
        <w:rPr>
          <w:rStyle w:val="Kommentaariviide"/>
        </w:rPr>
        <w:annotationRef/>
      </w:r>
      <w:r>
        <w:t>Millist artiklit on mõeldud? Siin lõikes on viide kahele artiklile.</w:t>
      </w:r>
    </w:p>
  </w:comment>
  <w:comment w:id="391" w:author="Katariina Kärsten" w:date="2024-02-12T15:31:00Z" w:initials="KK">
    <w:p w14:paraId="278680A9" w14:textId="77777777" w:rsidR="006E4530" w:rsidRDefault="006E4530" w:rsidP="00483CED">
      <w:pPr>
        <w:pStyle w:val="Kommentaaritekst"/>
      </w:pPr>
      <w:r>
        <w:rPr>
          <w:rStyle w:val="Kommentaariviide"/>
        </w:rPr>
        <w:annotationRef/>
      </w:r>
      <w:r>
        <w:t xml:space="preserve">EN § 1 p 79 on plaanitud jõustuma 23.04.2024, seadus tervikuna aga peaks jõustuma 01.05.2024. Siit tekib vastuolu: p 79 kohane LKindlS § 85-2 lg 2 viitab lõikele 1, mis 23.04.2024 ei ole veel jõustunud. Esimesel kooskõlastusringil käinud eelnõus oli plaanitud seaduse jõustumine üldkorras, seepärast tookord seda muret ei tekkinud. Palume EN § 1 p 79-80 rakendussätted ja eelnõu jõustumissäte selle pilguga üle vaadata ja korrigeerida. </w:t>
      </w:r>
    </w:p>
  </w:comment>
  <w:comment w:id="411" w:author="Mari Koik" w:date="2024-02-01T16:47:00Z" w:initials="MK">
    <w:p w14:paraId="72CAAC6E" w14:textId="41ECA618" w:rsidR="00B037AD" w:rsidRDefault="00B037AD" w:rsidP="003A759B">
      <w:pPr>
        <w:pStyle w:val="Kommentaaritekst"/>
      </w:pPr>
      <w:r>
        <w:rPr>
          <w:rStyle w:val="Kommentaariviide"/>
        </w:rPr>
        <w:annotationRef/>
      </w:r>
      <w:r>
        <w:t>Kas nii?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732568" w15:done="0"/>
  <w15:commentEx w15:paraId="71CD77D7" w15:done="0"/>
  <w15:commentEx w15:paraId="1C062A1C" w15:done="0"/>
  <w15:commentEx w15:paraId="21096808" w15:done="0"/>
  <w15:commentEx w15:paraId="7B87572A" w15:done="0"/>
  <w15:commentEx w15:paraId="5384B8E8" w15:done="0"/>
  <w15:commentEx w15:paraId="733D7D13" w15:done="0"/>
  <w15:commentEx w15:paraId="69E5591B" w15:done="0"/>
  <w15:commentEx w15:paraId="3C2949B3" w15:done="0"/>
  <w15:commentEx w15:paraId="0D534A9E" w15:done="0"/>
  <w15:commentEx w15:paraId="701B0BF6" w15:done="0"/>
  <w15:commentEx w15:paraId="23AA0049" w15:done="0"/>
  <w15:commentEx w15:paraId="1CDE6CD8" w15:done="0"/>
  <w15:commentEx w15:paraId="4E9B436D" w15:done="0"/>
  <w15:commentEx w15:paraId="2B0998CE" w15:done="0"/>
  <w15:commentEx w15:paraId="434852F3" w15:done="0"/>
  <w15:commentEx w15:paraId="47E19EED" w15:done="0"/>
  <w15:commentEx w15:paraId="308B28F9" w15:done="0"/>
  <w15:commentEx w15:paraId="0D383F59" w15:done="0"/>
  <w15:commentEx w15:paraId="2D7813B8" w15:done="0"/>
  <w15:commentEx w15:paraId="73F57A85" w15:done="0"/>
  <w15:commentEx w15:paraId="72373D90" w15:done="0"/>
  <w15:commentEx w15:paraId="102ACDA8" w15:done="0"/>
  <w15:commentEx w15:paraId="4D12B36B" w15:done="0"/>
  <w15:commentEx w15:paraId="2D2A3604" w15:done="0"/>
  <w15:commentEx w15:paraId="7E55A151" w15:done="0"/>
  <w15:commentEx w15:paraId="15EC7F26" w15:done="0"/>
  <w15:commentEx w15:paraId="278680A9" w15:done="0"/>
  <w15:commentEx w15:paraId="72CAAC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677183" w16cex:dateUtc="2024-02-02T11:49:00Z"/>
  <w16cex:commentExtensible w16cex:durableId="2974827B" w16cex:dateUtc="2024-02-12T09:41:00Z"/>
  <w16cex:commentExtensible w16cex:durableId="2978B2F2" w16cex:dateUtc="2024-02-15T13:57:00Z"/>
  <w16cex:commentExtensible w16cex:durableId="2974BD02" w16cex:dateUtc="2024-02-12T13:51:00Z"/>
  <w16cex:commentExtensible w16cex:durableId="29679964" w16cex:dateUtc="2024-02-02T14:40:00Z"/>
  <w16cex:commentExtensible w16cex:durableId="29676738" w16cex:dateUtc="2024-02-02T11:06:00Z"/>
  <w16cex:commentExtensible w16cex:durableId="296799A5" w16cex:dateUtc="2024-02-02T14:41:00Z"/>
  <w16cex:commentExtensible w16cex:durableId="29748871" w16cex:dateUtc="2024-02-12T10:07:00Z"/>
  <w16cex:commentExtensible w16cex:durableId="2978AD01" w16cex:dateUtc="2024-02-15T13:32:00Z"/>
  <w16cex:commentExtensible w16cex:durableId="29664E07" w16cex:dateUtc="2024-02-01T15:06:00Z"/>
  <w16cex:commentExtensible w16cex:durableId="2978AD1A" w16cex:dateUtc="2024-02-15T13:32:00Z"/>
  <w16cex:commentExtensible w16cex:durableId="2974AC5E" w16cex:dateUtc="2024-02-12T12:40:00Z"/>
  <w16cex:commentExtensible w16cex:durableId="296F6546" w16cex:dateUtc="2024-02-08T12:35:00Z"/>
  <w16cex:commentExtensible w16cex:durableId="296F61B5" w16cex:dateUtc="2024-02-08T12:20:00Z"/>
  <w16cex:commentExtensible w16cex:durableId="296F66F8" w16cex:dateUtc="2024-02-08T12:43:00Z"/>
  <w16cex:commentExtensible w16cex:durableId="296F6A6D" w16cex:dateUtc="2024-02-08T12:57:00Z"/>
  <w16cex:commentExtensible w16cex:durableId="296F6C5B" w16cex:dateUtc="2024-02-08T13:06:00Z"/>
  <w16cex:commentExtensible w16cex:durableId="296F6EDF" w16cex:dateUtc="2024-02-08T13:16:00Z"/>
  <w16cex:commentExtensible w16cex:durableId="296F6FEB" w16cex:dateUtc="2024-02-08T13:21:00Z"/>
  <w16cex:commentExtensible w16cex:durableId="296F7E89" w16cex:dateUtc="2024-02-08T14:23:00Z"/>
  <w16cex:commentExtensible w16cex:durableId="29663845" w16cex:dateUtc="2024-02-01T13:33:00Z"/>
  <w16cex:commentExtensible w16cex:durableId="296650D6" w16cex:dateUtc="2024-02-01T15:18:00Z"/>
  <w16cex:commentExtensible w16cex:durableId="29663B3B" w16cex:dateUtc="2024-02-01T13:46:00Z"/>
  <w16cex:commentExtensible w16cex:durableId="296F8B21" w16cex:dateUtc="2024-02-08T15:17:00Z"/>
  <w16cex:commentExtensible w16cex:durableId="296F8C60" w16cex:dateUtc="2024-02-08T15:22:00Z"/>
  <w16cex:commentExtensible w16cex:durableId="296F8D2B" w16cex:dateUtc="2024-02-08T15:26:00Z"/>
  <w16cex:commentExtensible w16cex:durableId="296F9068" w16cex:dateUtc="2024-02-08T15:39:00Z"/>
  <w16cex:commentExtensible w16cex:durableId="2974B834" w16cex:dateUtc="2024-02-12T13:31:00Z"/>
  <w16cex:commentExtensible w16cex:durableId="296649A0" w16cex:dateUtc="2024-02-0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732568" w16cid:durableId="29677183"/>
  <w16cid:commentId w16cid:paraId="71CD77D7" w16cid:durableId="2974827B"/>
  <w16cid:commentId w16cid:paraId="1C062A1C" w16cid:durableId="2978B2F2"/>
  <w16cid:commentId w16cid:paraId="21096808" w16cid:durableId="2974BD02"/>
  <w16cid:commentId w16cid:paraId="7B87572A" w16cid:durableId="29679964"/>
  <w16cid:commentId w16cid:paraId="5384B8E8" w16cid:durableId="29676738"/>
  <w16cid:commentId w16cid:paraId="733D7D13" w16cid:durableId="296799A5"/>
  <w16cid:commentId w16cid:paraId="69E5591B" w16cid:durableId="29748871"/>
  <w16cid:commentId w16cid:paraId="3C2949B3" w16cid:durableId="2978AD01"/>
  <w16cid:commentId w16cid:paraId="0D534A9E" w16cid:durableId="29664E07"/>
  <w16cid:commentId w16cid:paraId="701B0BF6" w16cid:durableId="2978AD1A"/>
  <w16cid:commentId w16cid:paraId="23AA0049" w16cid:durableId="2974AC5E"/>
  <w16cid:commentId w16cid:paraId="1CDE6CD8" w16cid:durableId="296F6546"/>
  <w16cid:commentId w16cid:paraId="4E9B436D" w16cid:durableId="296F61B5"/>
  <w16cid:commentId w16cid:paraId="2B0998CE" w16cid:durableId="296F66F8"/>
  <w16cid:commentId w16cid:paraId="434852F3" w16cid:durableId="296F6A6D"/>
  <w16cid:commentId w16cid:paraId="47E19EED" w16cid:durableId="296F6C5B"/>
  <w16cid:commentId w16cid:paraId="308B28F9" w16cid:durableId="296F6EDF"/>
  <w16cid:commentId w16cid:paraId="0D383F59" w16cid:durableId="296F6FEB"/>
  <w16cid:commentId w16cid:paraId="2D7813B8" w16cid:durableId="296F7E89"/>
  <w16cid:commentId w16cid:paraId="73F57A85" w16cid:durableId="29663845"/>
  <w16cid:commentId w16cid:paraId="72373D90" w16cid:durableId="296650D6"/>
  <w16cid:commentId w16cid:paraId="102ACDA8" w16cid:durableId="29663B3B"/>
  <w16cid:commentId w16cid:paraId="4D12B36B" w16cid:durableId="296F8B21"/>
  <w16cid:commentId w16cid:paraId="2D2A3604" w16cid:durableId="296F8C60"/>
  <w16cid:commentId w16cid:paraId="7E55A151" w16cid:durableId="296F8D2B"/>
  <w16cid:commentId w16cid:paraId="15EC7F26" w16cid:durableId="296F9068"/>
  <w16cid:commentId w16cid:paraId="278680A9" w16cid:durableId="2974B834"/>
  <w16cid:commentId w16cid:paraId="72CAAC6E" w16cid:durableId="296649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5BC32" w14:textId="77777777" w:rsidR="002611B7" w:rsidRDefault="002611B7" w:rsidP="00ED7D7C">
      <w:pPr>
        <w:spacing w:after="0" w:line="240" w:lineRule="auto"/>
      </w:pPr>
      <w:r>
        <w:separator/>
      </w:r>
    </w:p>
  </w:endnote>
  <w:endnote w:type="continuationSeparator" w:id="0">
    <w:p w14:paraId="5BB05B5A" w14:textId="77777777" w:rsidR="002611B7" w:rsidRDefault="002611B7" w:rsidP="00ED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6487025"/>
      <w:docPartObj>
        <w:docPartGallery w:val="Page Numbers (Bottom of Page)"/>
        <w:docPartUnique/>
      </w:docPartObj>
    </w:sdtPr>
    <w:sdtEndPr/>
    <w:sdtContent>
      <w:p w14:paraId="67098107" w14:textId="62B38712" w:rsidR="00A81F19" w:rsidRDefault="00A81F1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7EC5C" w14:textId="77777777" w:rsidR="00A81F19" w:rsidRDefault="00A81F1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2D1A" w14:textId="77777777" w:rsidR="002611B7" w:rsidRDefault="002611B7" w:rsidP="00ED7D7C">
      <w:pPr>
        <w:spacing w:after="0" w:line="240" w:lineRule="auto"/>
      </w:pPr>
      <w:r>
        <w:separator/>
      </w:r>
    </w:p>
  </w:footnote>
  <w:footnote w:type="continuationSeparator" w:id="0">
    <w:p w14:paraId="1813E4EE" w14:textId="77777777" w:rsidR="002611B7" w:rsidRDefault="002611B7" w:rsidP="00ED7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6459"/>
    <w:multiLevelType w:val="hybridMultilevel"/>
    <w:tmpl w:val="D904173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34123"/>
    <w:multiLevelType w:val="hybridMultilevel"/>
    <w:tmpl w:val="998C32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1774A"/>
    <w:multiLevelType w:val="hybridMultilevel"/>
    <w:tmpl w:val="02200656"/>
    <w:lvl w:ilvl="0" w:tplc="5086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691CA8"/>
    <w:multiLevelType w:val="hybridMultilevel"/>
    <w:tmpl w:val="FCAC182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153CB"/>
    <w:multiLevelType w:val="hybridMultilevel"/>
    <w:tmpl w:val="E1DAED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B6B5B"/>
    <w:multiLevelType w:val="hybridMultilevel"/>
    <w:tmpl w:val="88F20C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878B2"/>
    <w:multiLevelType w:val="hybridMultilevel"/>
    <w:tmpl w:val="FFFFFFFF"/>
    <w:lvl w:ilvl="0" w:tplc="B9C42D2E">
      <w:start w:val="1"/>
      <w:numFmt w:val="decimal"/>
      <w:lvlText w:val="(%1)"/>
      <w:lvlJc w:val="left"/>
      <w:pPr>
        <w:ind w:left="4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7" w15:restartNumberingAfterBreak="0">
    <w:nsid w:val="70A66EAA"/>
    <w:multiLevelType w:val="hybridMultilevel"/>
    <w:tmpl w:val="4B380744"/>
    <w:lvl w:ilvl="0" w:tplc="805607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E0AB7"/>
    <w:multiLevelType w:val="hybridMultilevel"/>
    <w:tmpl w:val="017C62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6569B"/>
    <w:multiLevelType w:val="hybridMultilevel"/>
    <w:tmpl w:val="D3808D18"/>
    <w:lvl w:ilvl="0" w:tplc="B6DA62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075173">
    <w:abstractNumId w:val="1"/>
  </w:num>
  <w:num w:numId="2" w16cid:durableId="350961490">
    <w:abstractNumId w:val="5"/>
  </w:num>
  <w:num w:numId="3" w16cid:durableId="1172526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2147327">
    <w:abstractNumId w:val="4"/>
  </w:num>
  <w:num w:numId="5" w16cid:durableId="2104572437">
    <w:abstractNumId w:val="3"/>
  </w:num>
  <w:num w:numId="6" w16cid:durableId="1437478367">
    <w:abstractNumId w:val="9"/>
  </w:num>
  <w:num w:numId="7" w16cid:durableId="448357033">
    <w:abstractNumId w:val="6"/>
  </w:num>
  <w:num w:numId="8" w16cid:durableId="1555236140">
    <w:abstractNumId w:val="7"/>
  </w:num>
  <w:num w:numId="9" w16cid:durableId="2015840667">
    <w:abstractNumId w:val="2"/>
  </w:num>
  <w:num w:numId="10" w16cid:durableId="6349452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Katariina Kärsten">
    <w15:presenceInfo w15:providerId="AD" w15:userId="S::Katariina.Karsten@just.ee::a9d30042-05c9-4ff2-9294-2451bdcaa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F2"/>
    <w:rsid w:val="000013B4"/>
    <w:rsid w:val="0000209F"/>
    <w:rsid w:val="00002836"/>
    <w:rsid w:val="00004251"/>
    <w:rsid w:val="00005390"/>
    <w:rsid w:val="00007240"/>
    <w:rsid w:val="00011CF5"/>
    <w:rsid w:val="00013A7D"/>
    <w:rsid w:val="000168D4"/>
    <w:rsid w:val="000268F6"/>
    <w:rsid w:val="000273B4"/>
    <w:rsid w:val="00030CCB"/>
    <w:rsid w:val="00033536"/>
    <w:rsid w:val="00036345"/>
    <w:rsid w:val="00041066"/>
    <w:rsid w:val="00042B7F"/>
    <w:rsid w:val="000434D8"/>
    <w:rsid w:val="00043C35"/>
    <w:rsid w:val="00043EFA"/>
    <w:rsid w:val="00050C1A"/>
    <w:rsid w:val="00050D77"/>
    <w:rsid w:val="00060CF0"/>
    <w:rsid w:val="0006167A"/>
    <w:rsid w:val="00062E06"/>
    <w:rsid w:val="00063AB6"/>
    <w:rsid w:val="00064B94"/>
    <w:rsid w:val="00071381"/>
    <w:rsid w:val="00071879"/>
    <w:rsid w:val="000741CE"/>
    <w:rsid w:val="000758D8"/>
    <w:rsid w:val="00075E5E"/>
    <w:rsid w:val="0007611A"/>
    <w:rsid w:val="000811D7"/>
    <w:rsid w:val="000920E3"/>
    <w:rsid w:val="00093C1F"/>
    <w:rsid w:val="000A49CE"/>
    <w:rsid w:val="000B3A00"/>
    <w:rsid w:val="000B4CBE"/>
    <w:rsid w:val="000B548C"/>
    <w:rsid w:val="000B5C66"/>
    <w:rsid w:val="000B7227"/>
    <w:rsid w:val="000C0DDA"/>
    <w:rsid w:val="000C3E7D"/>
    <w:rsid w:val="000C4931"/>
    <w:rsid w:val="000D01C4"/>
    <w:rsid w:val="000D58CE"/>
    <w:rsid w:val="000D7420"/>
    <w:rsid w:val="000E0EB3"/>
    <w:rsid w:val="000E6B6A"/>
    <w:rsid w:val="000F217E"/>
    <w:rsid w:val="000F2567"/>
    <w:rsid w:val="000F3B2F"/>
    <w:rsid w:val="000F5848"/>
    <w:rsid w:val="000F5CEE"/>
    <w:rsid w:val="000F6C7F"/>
    <w:rsid w:val="000F7133"/>
    <w:rsid w:val="000F7454"/>
    <w:rsid w:val="00107A8C"/>
    <w:rsid w:val="00107D81"/>
    <w:rsid w:val="001204F5"/>
    <w:rsid w:val="00120924"/>
    <w:rsid w:val="00121057"/>
    <w:rsid w:val="001218F8"/>
    <w:rsid w:val="00125C41"/>
    <w:rsid w:val="00127EA1"/>
    <w:rsid w:val="00131537"/>
    <w:rsid w:val="00131BF1"/>
    <w:rsid w:val="00135BEE"/>
    <w:rsid w:val="001361F9"/>
    <w:rsid w:val="0014083E"/>
    <w:rsid w:val="00141756"/>
    <w:rsid w:val="00142DFE"/>
    <w:rsid w:val="00143402"/>
    <w:rsid w:val="00143C64"/>
    <w:rsid w:val="00145658"/>
    <w:rsid w:val="00146E78"/>
    <w:rsid w:val="00154015"/>
    <w:rsid w:val="001550B6"/>
    <w:rsid w:val="00160A7F"/>
    <w:rsid w:val="00160C78"/>
    <w:rsid w:val="00161E2C"/>
    <w:rsid w:val="00162875"/>
    <w:rsid w:val="00162E4F"/>
    <w:rsid w:val="00167672"/>
    <w:rsid w:val="00177394"/>
    <w:rsid w:val="0018034F"/>
    <w:rsid w:val="00182E94"/>
    <w:rsid w:val="00185489"/>
    <w:rsid w:val="00185AD8"/>
    <w:rsid w:val="00186FDA"/>
    <w:rsid w:val="0019129F"/>
    <w:rsid w:val="00192C3A"/>
    <w:rsid w:val="001946F5"/>
    <w:rsid w:val="00194B31"/>
    <w:rsid w:val="001962DA"/>
    <w:rsid w:val="001973B6"/>
    <w:rsid w:val="001A633A"/>
    <w:rsid w:val="001B5061"/>
    <w:rsid w:val="001C0160"/>
    <w:rsid w:val="001C0BDC"/>
    <w:rsid w:val="001C1BB0"/>
    <w:rsid w:val="001C1FC3"/>
    <w:rsid w:val="001C3481"/>
    <w:rsid w:val="001C378A"/>
    <w:rsid w:val="001C4AAF"/>
    <w:rsid w:val="001C51BE"/>
    <w:rsid w:val="001C6BC6"/>
    <w:rsid w:val="001D559B"/>
    <w:rsid w:val="001D5E99"/>
    <w:rsid w:val="001D6CC7"/>
    <w:rsid w:val="001E0B38"/>
    <w:rsid w:val="001E275F"/>
    <w:rsid w:val="001E6418"/>
    <w:rsid w:val="001F2668"/>
    <w:rsid w:val="001F2FB6"/>
    <w:rsid w:val="001F456B"/>
    <w:rsid w:val="001F521C"/>
    <w:rsid w:val="001F706C"/>
    <w:rsid w:val="00202C7E"/>
    <w:rsid w:val="00205C23"/>
    <w:rsid w:val="0020617F"/>
    <w:rsid w:val="00212FD7"/>
    <w:rsid w:val="00214762"/>
    <w:rsid w:val="00214B58"/>
    <w:rsid w:val="00216510"/>
    <w:rsid w:val="002207FC"/>
    <w:rsid w:val="00221EA9"/>
    <w:rsid w:val="002236EE"/>
    <w:rsid w:val="002251F5"/>
    <w:rsid w:val="0022567B"/>
    <w:rsid w:val="00225A2C"/>
    <w:rsid w:val="0023323B"/>
    <w:rsid w:val="002342C0"/>
    <w:rsid w:val="00237302"/>
    <w:rsid w:val="002431A8"/>
    <w:rsid w:val="002520A5"/>
    <w:rsid w:val="00253D5B"/>
    <w:rsid w:val="0025464F"/>
    <w:rsid w:val="0025566B"/>
    <w:rsid w:val="002611B7"/>
    <w:rsid w:val="002612A1"/>
    <w:rsid w:val="0026146B"/>
    <w:rsid w:val="00262FA8"/>
    <w:rsid w:val="00264B07"/>
    <w:rsid w:val="00264EE1"/>
    <w:rsid w:val="00266975"/>
    <w:rsid w:val="0027456E"/>
    <w:rsid w:val="00274883"/>
    <w:rsid w:val="00277DE2"/>
    <w:rsid w:val="002849B8"/>
    <w:rsid w:val="0028628B"/>
    <w:rsid w:val="00286A4F"/>
    <w:rsid w:val="00286ABD"/>
    <w:rsid w:val="002877E8"/>
    <w:rsid w:val="002900A3"/>
    <w:rsid w:val="00292266"/>
    <w:rsid w:val="00294E6A"/>
    <w:rsid w:val="00297902"/>
    <w:rsid w:val="002A277F"/>
    <w:rsid w:val="002A3A80"/>
    <w:rsid w:val="002A3F52"/>
    <w:rsid w:val="002A474E"/>
    <w:rsid w:val="002A4D0F"/>
    <w:rsid w:val="002A6067"/>
    <w:rsid w:val="002A6575"/>
    <w:rsid w:val="002A6DEA"/>
    <w:rsid w:val="002A7FBD"/>
    <w:rsid w:val="002B0BB8"/>
    <w:rsid w:val="002B3DEB"/>
    <w:rsid w:val="002B550F"/>
    <w:rsid w:val="002B5E2C"/>
    <w:rsid w:val="002C29EE"/>
    <w:rsid w:val="002C381A"/>
    <w:rsid w:val="002C5C40"/>
    <w:rsid w:val="002C66B4"/>
    <w:rsid w:val="002D3154"/>
    <w:rsid w:val="002D4E75"/>
    <w:rsid w:val="002D7AFA"/>
    <w:rsid w:val="002E3311"/>
    <w:rsid w:val="002E3843"/>
    <w:rsid w:val="002E3953"/>
    <w:rsid w:val="002E4745"/>
    <w:rsid w:val="002E4E76"/>
    <w:rsid w:val="002E528D"/>
    <w:rsid w:val="002E6C13"/>
    <w:rsid w:val="002F16A7"/>
    <w:rsid w:val="002F67AF"/>
    <w:rsid w:val="002F6CD5"/>
    <w:rsid w:val="00300D67"/>
    <w:rsid w:val="003013B8"/>
    <w:rsid w:val="00304B69"/>
    <w:rsid w:val="003118C5"/>
    <w:rsid w:val="00311B2A"/>
    <w:rsid w:val="00311EE9"/>
    <w:rsid w:val="00313D2C"/>
    <w:rsid w:val="00316A40"/>
    <w:rsid w:val="00320485"/>
    <w:rsid w:val="0032073B"/>
    <w:rsid w:val="00321531"/>
    <w:rsid w:val="00322248"/>
    <w:rsid w:val="00324284"/>
    <w:rsid w:val="003266AE"/>
    <w:rsid w:val="00326CE7"/>
    <w:rsid w:val="003310AF"/>
    <w:rsid w:val="003312E7"/>
    <w:rsid w:val="00335C0E"/>
    <w:rsid w:val="003461E7"/>
    <w:rsid w:val="003469C6"/>
    <w:rsid w:val="00352C4D"/>
    <w:rsid w:val="00352F53"/>
    <w:rsid w:val="00353BA6"/>
    <w:rsid w:val="00355BF1"/>
    <w:rsid w:val="00355E7A"/>
    <w:rsid w:val="00356270"/>
    <w:rsid w:val="00357F5C"/>
    <w:rsid w:val="00360A12"/>
    <w:rsid w:val="00362CD7"/>
    <w:rsid w:val="003636E5"/>
    <w:rsid w:val="00364180"/>
    <w:rsid w:val="003643B1"/>
    <w:rsid w:val="003652C9"/>
    <w:rsid w:val="003653B8"/>
    <w:rsid w:val="003716B8"/>
    <w:rsid w:val="00372AF1"/>
    <w:rsid w:val="003743BF"/>
    <w:rsid w:val="00380707"/>
    <w:rsid w:val="003818E1"/>
    <w:rsid w:val="00381952"/>
    <w:rsid w:val="00383CF0"/>
    <w:rsid w:val="00384773"/>
    <w:rsid w:val="00384F0A"/>
    <w:rsid w:val="00387636"/>
    <w:rsid w:val="00392C0C"/>
    <w:rsid w:val="00392D71"/>
    <w:rsid w:val="0039346D"/>
    <w:rsid w:val="00393D00"/>
    <w:rsid w:val="00394CCF"/>
    <w:rsid w:val="0039692B"/>
    <w:rsid w:val="00397E83"/>
    <w:rsid w:val="003A2800"/>
    <w:rsid w:val="003A4F88"/>
    <w:rsid w:val="003A5709"/>
    <w:rsid w:val="003A6B55"/>
    <w:rsid w:val="003C07A8"/>
    <w:rsid w:val="003C1A5E"/>
    <w:rsid w:val="003C2606"/>
    <w:rsid w:val="003C264E"/>
    <w:rsid w:val="003C5BFF"/>
    <w:rsid w:val="003C5DCF"/>
    <w:rsid w:val="003C632C"/>
    <w:rsid w:val="003C6BBF"/>
    <w:rsid w:val="003D500C"/>
    <w:rsid w:val="003D52A6"/>
    <w:rsid w:val="003D6B58"/>
    <w:rsid w:val="003D6CAF"/>
    <w:rsid w:val="003E29F9"/>
    <w:rsid w:val="003E3724"/>
    <w:rsid w:val="003E5E5D"/>
    <w:rsid w:val="003E64CC"/>
    <w:rsid w:val="003E7A62"/>
    <w:rsid w:val="003F2F6F"/>
    <w:rsid w:val="003F46E4"/>
    <w:rsid w:val="003F74EA"/>
    <w:rsid w:val="003F75C5"/>
    <w:rsid w:val="00403D65"/>
    <w:rsid w:val="00407F91"/>
    <w:rsid w:val="00411B3E"/>
    <w:rsid w:val="00413D6F"/>
    <w:rsid w:val="00415B8F"/>
    <w:rsid w:val="00415C26"/>
    <w:rsid w:val="00420DE8"/>
    <w:rsid w:val="00422FA3"/>
    <w:rsid w:val="00425859"/>
    <w:rsid w:val="00426D59"/>
    <w:rsid w:val="004342D6"/>
    <w:rsid w:val="0043440D"/>
    <w:rsid w:val="0043551C"/>
    <w:rsid w:val="00436E7D"/>
    <w:rsid w:val="00437028"/>
    <w:rsid w:val="00440589"/>
    <w:rsid w:val="00441053"/>
    <w:rsid w:val="00442A14"/>
    <w:rsid w:val="00442BBB"/>
    <w:rsid w:val="00443790"/>
    <w:rsid w:val="00446AB2"/>
    <w:rsid w:val="00447E7B"/>
    <w:rsid w:val="0046157C"/>
    <w:rsid w:val="00463938"/>
    <w:rsid w:val="00465AF2"/>
    <w:rsid w:val="00465B99"/>
    <w:rsid w:val="0047270F"/>
    <w:rsid w:val="00472BB6"/>
    <w:rsid w:val="00474B8E"/>
    <w:rsid w:val="004752E5"/>
    <w:rsid w:val="00477567"/>
    <w:rsid w:val="004779A0"/>
    <w:rsid w:val="00484D0E"/>
    <w:rsid w:val="00487455"/>
    <w:rsid w:val="004928A5"/>
    <w:rsid w:val="004948EF"/>
    <w:rsid w:val="00495177"/>
    <w:rsid w:val="00497916"/>
    <w:rsid w:val="004A0AFF"/>
    <w:rsid w:val="004A2FE8"/>
    <w:rsid w:val="004A4203"/>
    <w:rsid w:val="004B00D9"/>
    <w:rsid w:val="004B2318"/>
    <w:rsid w:val="004B23E4"/>
    <w:rsid w:val="004B2705"/>
    <w:rsid w:val="004B2BF5"/>
    <w:rsid w:val="004B585A"/>
    <w:rsid w:val="004B6917"/>
    <w:rsid w:val="004C022E"/>
    <w:rsid w:val="004C0B2E"/>
    <w:rsid w:val="004C0B54"/>
    <w:rsid w:val="004C43DC"/>
    <w:rsid w:val="004C6D1E"/>
    <w:rsid w:val="004C77CA"/>
    <w:rsid w:val="004D15BF"/>
    <w:rsid w:val="004D4C6A"/>
    <w:rsid w:val="004D7CA1"/>
    <w:rsid w:val="004E15F6"/>
    <w:rsid w:val="004E1885"/>
    <w:rsid w:val="004E3BFD"/>
    <w:rsid w:val="004E4430"/>
    <w:rsid w:val="004E5070"/>
    <w:rsid w:val="004E53C3"/>
    <w:rsid w:val="004E5885"/>
    <w:rsid w:val="004E7891"/>
    <w:rsid w:val="004E7E6F"/>
    <w:rsid w:val="004F4256"/>
    <w:rsid w:val="004F4733"/>
    <w:rsid w:val="004F6EBC"/>
    <w:rsid w:val="00501DCA"/>
    <w:rsid w:val="005022E7"/>
    <w:rsid w:val="00504DCD"/>
    <w:rsid w:val="00507014"/>
    <w:rsid w:val="00512FBB"/>
    <w:rsid w:val="00514B0D"/>
    <w:rsid w:val="00514CCF"/>
    <w:rsid w:val="00516D5E"/>
    <w:rsid w:val="00517242"/>
    <w:rsid w:val="005175D3"/>
    <w:rsid w:val="005206C3"/>
    <w:rsid w:val="00523FA7"/>
    <w:rsid w:val="005250DB"/>
    <w:rsid w:val="00525754"/>
    <w:rsid w:val="00526EF8"/>
    <w:rsid w:val="00527D33"/>
    <w:rsid w:val="00527EE7"/>
    <w:rsid w:val="005309A6"/>
    <w:rsid w:val="00533515"/>
    <w:rsid w:val="005359B7"/>
    <w:rsid w:val="00542EEA"/>
    <w:rsid w:val="00545809"/>
    <w:rsid w:val="005551CA"/>
    <w:rsid w:val="00555232"/>
    <w:rsid w:val="00557DC1"/>
    <w:rsid w:val="005607DE"/>
    <w:rsid w:val="00561043"/>
    <w:rsid w:val="00562087"/>
    <w:rsid w:val="005631D9"/>
    <w:rsid w:val="0056753B"/>
    <w:rsid w:val="00572B35"/>
    <w:rsid w:val="00574F64"/>
    <w:rsid w:val="00580622"/>
    <w:rsid w:val="00580D1D"/>
    <w:rsid w:val="00585D75"/>
    <w:rsid w:val="00587C28"/>
    <w:rsid w:val="00587CEE"/>
    <w:rsid w:val="00597C10"/>
    <w:rsid w:val="005A27CA"/>
    <w:rsid w:val="005A32AF"/>
    <w:rsid w:val="005A5880"/>
    <w:rsid w:val="005B09E8"/>
    <w:rsid w:val="005B0B7D"/>
    <w:rsid w:val="005B1566"/>
    <w:rsid w:val="005B167C"/>
    <w:rsid w:val="005B21D4"/>
    <w:rsid w:val="005B4EF7"/>
    <w:rsid w:val="005B4FC2"/>
    <w:rsid w:val="005B51A1"/>
    <w:rsid w:val="005B6BF2"/>
    <w:rsid w:val="005B6C4D"/>
    <w:rsid w:val="005B7EDD"/>
    <w:rsid w:val="005B7F86"/>
    <w:rsid w:val="005C0252"/>
    <w:rsid w:val="005C0589"/>
    <w:rsid w:val="005C462F"/>
    <w:rsid w:val="005C480B"/>
    <w:rsid w:val="005D2FD9"/>
    <w:rsid w:val="005D4B5E"/>
    <w:rsid w:val="005D59D6"/>
    <w:rsid w:val="005D5F6E"/>
    <w:rsid w:val="005D74BA"/>
    <w:rsid w:val="005E39B6"/>
    <w:rsid w:val="005F131C"/>
    <w:rsid w:val="005F5518"/>
    <w:rsid w:val="005F6D85"/>
    <w:rsid w:val="005F7588"/>
    <w:rsid w:val="00600D9A"/>
    <w:rsid w:val="0061620E"/>
    <w:rsid w:val="0061670C"/>
    <w:rsid w:val="006170DD"/>
    <w:rsid w:val="00622389"/>
    <w:rsid w:val="006237BA"/>
    <w:rsid w:val="00623C72"/>
    <w:rsid w:val="00627483"/>
    <w:rsid w:val="006329CF"/>
    <w:rsid w:val="00634398"/>
    <w:rsid w:val="0063522B"/>
    <w:rsid w:val="00635D49"/>
    <w:rsid w:val="006414D2"/>
    <w:rsid w:val="00641DF3"/>
    <w:rsid w:val="006430B7"/>
    <w:rsid w:val="00646BFB"/>
    <w:rsid w:val="00652C0B"/>
    <w:rsid w:val="00654510"/>
    <w:rsid w:val="006561A3"/>
    <w:rsid w:val="00657A3E"/>
    <w:rsid w:val="0067028C"/>
    <w:rsid w:val="00670A0B"/>
    <w:rsid w:val="006717D6"/>
    <w:rsid w:val="006746CF"/>
    <w:rsid w:val="00674FAC"/>
    <w:rsid w:val="00675DF4"/>
    <w:rsid w:val="00676161"/>
    <w:rsid w:val="006769B3"/>
    <w:rsid w:val="00683F39"/>
    <w:rsid w:val="00684BE3"/>
    <w:rsid w:val="006871FE"/>
    <w:rsid w:val="00687233"/>
    <w:rsid w:val="00690748"/>
    <w:rsid w:val="006908AA"/>
    <w:rsid w:val="006923D6"/>
    <w:rsid w:val="006927DC"/>
    <w:rsid w:val="00694AF1"/>
    <w:rsid w:val="00697745"/>
    <w:rsid w:val="006A2318"/>
    <w:rsid w:val="006A2954"/>
    <w:rsid w:val="006A3525"/>
    <w:rsid w:val="006A5220"/>
    <w:rsid w:val="006A5494"/>
    <w:rsid w:val="006A5BE6"/>
    <w:rsid w:val="006A66E2"/>
    <w:rsid w:val="006A72CD"/>
    <w:rsid w:val="006A7536"/>
    <w:rsid w:val="006B1BC9"/>
    <w:rsid w:val="006B1FCE"/>
    <w:rsid w:val="006B2C77"/>
    <w:rsid w:val="006B7290"/>
    <w:rsid w:val="006C001D"/>
    <w:rsid w:val="006C4EB1"/>
    <w:rsid w:val="006C77D0"/>
    <w:rsid w:val="006D57ED"/>
    <w:rsid w:val="006E0F90"/>
    <w:rsid w:val="006E28AE"/>
    <w:rsid w:val="006E3163"/>
    <w:rsid w:val="006E4530"/>
    <w:rsid w:val="006E57B3"/>
    <w:rsid w:val="006F00DF"/>
    <w:rsid w:val="006F139B"/>
    <w:rsid w:val="006F2D8A"/>
    <w:rsid w:val="006F38BA"/>
    <w:rsid w:val="006F5997"/>
    <w:rsid w:val="006F6555"/>
    <w:rsid w:val="00706289"/>
    <w:rsid w:val="00711AAD"/>
    <w:rsid w:val="00713989"/>
    <w:rsid w:val="00717C96"/>
    <w:rsid w:val="00720A2F"/>
    <w:rsid w:val="00720F33"/>
    <w:rsid w:val="007214E3"/>
    <w:rsid w:val="007216DA"/>
    <w:rsid w:val="0072574C"/>
    <w:rsid w:val="00730FCF"/>
    <w:rsid w:val="00734735"/>
    <w:rsid w:val="007358DE"/>
    <w:rsid w:val="00742658"/>
    <w:rsid w:val="0074276D"/>
    <w:rsid w:val="00744483"/>
    <w:rsid w:val="007459D5"/>
    <w:rsid w:val="00747638"/>
    <w:rsid w:val="00747A92"/>
    <w:rsid w:val="00750118"/>
    <w:rsid w:val="007504F1"/>
    <w:rsid w:val="00751055"/>
    <w:rsid w:val="007523A4"/>
    <w:rsid w:val="00752C58"/>
    <w:rsid w:val="00754909"/>
    <w:rsid w:val="00754B59"/>
    <w:rsid w:val="00757843"/>
    <w:rsid w:val="00757857"/>
    <w:rsid w:val="00761FFE"/>
    <w:rsid w:val="00762C16"/>
    <w:rsid w:val="007656A1"/>
    <w:rsid w:val="00772850"/>
    <w:rsid w:val="00774424"/>
    <w:rsid w:val="00775596"/>
    <w:rsid w:val="00781152"/>
    <w:rsid w:val="00783501"/>
    <w:rsid w:val="00784A49"/>
    <w:rsid w:val="00784EDA"/>
    <w:rsid w:val="007866F1"/>
    <w:rsid w:val="00790529"/>
    <w:rsid w:val="0079288A"/>
    <w:rsid w:val="007928D1"/>
    <w:rsid w:val="007A03C2"/>
    <w:rsid w:val="007B12BA"/>
    <w:rsid w:val="007B1343"/>
    <w:rsid w:val="007B2EC7"/>
    <w:rsid w:val="007B313A"/>
    <w:rsid w:val="007B3CE1"/>
    <w:rsid w:val="007B61EA"/>
    <w:rsid w:val="007B7B1B"/>
    <w:rsid w:val="007C0CBB"/>
    <w:rsid w:val="007C150D"/>
    <w:rsid w:val="007C1BE6"/>
    <w:rsid w:val="007C3BF2"/>
    <w:rsid w:val="007C3D03"/>
    <w:rsid w:val="007C5C48"/>
    <w:rsid w:val="007C5F40"/>
    <w:rsid w:val="007C75E6"/>
    <w:rsid w:val="007D1D4A"/>
    <w:rsid w:val="007D5755"/>
    <w:rsid w:val="007D5F8E"/>
    <w:rsid w:val="007E03D5"/>
    <w:rsid w:val="007E0974"/>
    <w:rsid w:val="007E16C1"/>
    <w:rsid w:val="007E43C5"/>
    <w:rsid w:val="007E4D5C"/>
    <w:rsid w:val="007E57F9"/>
    <w:rsid w:val="007E6E56"/>
    <w:rsid w:val="007E715D"/>
    <w:rsid w:val="007E7745"/>
    <w:rsid w:val="007E793B"/>
    <w:rsid w:val="007F4A7D"/>
    <w:rsid w:val="00807C97"/>
    <w:rsid w:val="00815AAB"/>
    <w:rsid w:val="00817585"/>
    <w:rsid w:val="0082019B"/>
    <w:rsid w:val="00823911"/>
    <w:rsid w:val="0082754E"/>
    <w:rsid w:val="0083092D"/>
    <w:rsid w:val="008324EE"/>
    <w:rsid w:val="00832A50"/>
    <w:rsid w:val="00833D21"/>
    <w:rsid w:val="00834284"/>
    <w:rsid w:val="00837C16"/>
    <w:rsid w:val="0084548D"/>
    <w:rsid w:val="0084656E"/>
    <w:rsid w:val="0084739D"/>
    <w:rsid w:val="00847C8B"/>
    <w:rsid w:val="00850B19"/>
    <w:rsid w:val="00852363"/>
    <w:rsid w:val="00855519"/>
    <w:rsid w:val="00860468"/>
    <w:rsid w:val="00866B6D"/>
    <w:rsid w:val="00866FA9"/>
    <w:rsid w:val="00872BCB"/>
    <w:rsid w:val="0087322E"/>
    <w:rsid w:val="0087361F"/>
    <w:rsid w:val="008748D8"/>
    <w:rsid w:val="0087780F"/>
    <w:rsid w:val="00884731"/>
    <w:rsid w:val="00885AE4"/>
    <w:rsid w:val="00887BF6"/>
    <w:rsid w:val="00894206"/>
    <w:rsid w:val="00894C34"/>
    <w:rsid w:val="00896799"/>
    <w:rsid w:val="00897CEE"/>
    <w:rsid w:val="008A26A4"/>
    <w:rsid w:val="008A3422"/>
    <w:rsid w:val="008A4124"/>
    <w:rsid w:val="008A5FB1"/>
    <w:rsid w:val="008B006A"/>
    <w:rsid w:val="008B1FCE"/>
    <w:rsid w:val="008B369A"/>
    <w:rsid w:val="008B52FD"/>
    <w:rsid w:val="008B6B51"/>
    <w:rsid w:val="008C04AE"/>
    <w:rsid w:val="008C16D3"/>
    <w:rsid w:val="008C69BF"/>
    <w:rsid w:val="008D66FA"/>
    <w:rsid w:val="008D6D59"/>
    <w:rsid w:val="008E03E2"/>
    <w:rsid w:val="008E2307"/>
    <w:rsid w:val="008F0368"/>
    <w:rsid w:val="008F0E7C"/>
    <w:rsid w:val="00905562"/>
    <w:rsid w:val="00911AB8"/>
    <w:rsid w:val="00912346"/>
    <w:rsid w:val="00912D0E"/>
    <w:rsid w:val="00915877"/>
    <w:rsid w:val="00916F0B"/>
    <w:rsid w:val="0092205C"/>
    <w:rsid w:val="00922993"/>
    <w:rsid w:val="00926F03"/>
    <w:rsid w:val="00927599"/>
    <w:rsid w:val="0093145B"/>
    <w:rsid w:val="0093167D"/>
    <w:rsid w:val="00931692"/>
    <w:rsid w:val="00942F02"/>
    <w:rsid w:val="009430BE"/>
    <w:rsid w:val="0094496C"/>
    <w:rsid w:val="00945C6A"/>
    <w:rsid w:val="00945F36"/>
    <w:rsid w:val="00952DA0"/>
    <w:rsid w:val="00953DAB"/>
    <w:rsid w:val="00953FC9"/>
    <w:rsid w:val="00955FD3"/>
    <w:rsid w:val="009600B1"/>
    <w:rsid w:val="009665C8"/>
    <w:rsid w:val="009675A4"/>
    <w:rsid w:val="00970B48"/>
    <w:rsid w:val="00972D75"/>
    <w:rsid w:val="00975D11"/>
    <w:rsid w:val="00975ED5"/>
    <w:rsid w:val="0097746C"/>
    <w:rsid w:val="009816A0"/>
    <w:rsid w:val="009846CB"/>
    <w:rsid w:val="009857CF"/>
    <w:rsid w:val="00987F4A"/>
    <w:rsid w:val="009936E4"/>
    <w:rsid w:val="009A047B"/>
    <w:rsid w:val="009A329C"/>
    <w:rsid w:val="009A4C50"/>
    <w:rsid w:val="009B23F4"/>
    <w:rsid w:val="009B28C1"/>
    <w:rsid w:val="009B3900"/>
    <w:rsid w:val="009B44EE"/>
    <w:rsid w:val="009C0AB0"/>
    <w:rsid w:val="009C2C70"/>
    <w:rsid w:val="009C4B10"/>
    <w:rsid w:val="009C6634"/>
    <w:rsid w:val="009C68C1"/>
    <w:rsid w:val="009D1EB6"/>
    <w:rsid w:val="009D4DDB"/>
    <w:rsid w:val="009D784B"/>
    <w:rsid w:val="009E0399"/>
    <w:rsid w:val="009E3665"/>
    <w:rsid w:val="009E7EA8"/>
    <w:rsid w:val="009F2228"/>
    <w:rsid w:val="009F5641"/>
    <w:rsid w:val="00A01CF0"/>
    <w:rsid w:val="00A060B5"/>
    <w:rsid w:val="00A07EFC"/>
    <w:rsid w:val="00A172A0"/>
    <w:rsid w:val="00A172EA"/>
    <w:rsid w:val="00A20212"/>
    <w:rsid w:val="00A20933"/>
    <w:rsid w:val="00A209C4"/>
    <w:rsid w:val="00A25D90"/>
    <w:rsid w:val="00A26626"/>
    <w:rsid w:val="00A30971"/>
    <w:rsid w:val="00A31BC0"/>
    <w:rsid w:val="00A323D5"/>
    <w:rsid w:val="00A34141"/>
    <w:rsid w:val="00A34BB5"/>
    <w:rsid w:val="00A37714"/>
    <w:rsid w:val="00A379DC"/>
    <w:rsid w:val="00A430EC"/>
    <w:rsid w:val="00A4391A"/>
    <w:rsid w:val="00A544D3"/>
    <w:rsid w:val="00A55BEC"/>
    <w:rsid w:val="00A57A94"/>
    <w:rsid w:val="00A65A93"/>
    <w:rsid w:val="00A676E5"/>
    <w:rsid w:val="00A716F0"/>
    <w:rsid w:val="00A76894"/>
    <w:rsid w:val="00A81F19"/>
    <w:rsid w:val="00A846F8"/>
    <w:rsid w:val="00A90111"/>
    <w:rsid w:val="00A90A18"/>
    <w:rsid w:val="00A915FC"/>
    <w:rsid w:val="00A917AA"/>
    <w:rsid w:val="00A92372"/>
    <w:rsid w:val="00A954A0"/>
    <w:rsid w:val="00A96443"/>
    <w:rsid w:val="00AA2DF9"/>
    <w:rsid w:val="00AA5FCD"/>
    <w:rsid w:val="00AA76E9"/>
    <w:rsid w:val="00AB1A4E"/>
    <w:rsid w:val="00AB3D31"/>
    <w:rsid w:val="00AB4B33"/>
    <w:rsid w:val="00AB4C50"/>
    <w:rsid w:val="00AB52CF"/>
    <w:rsid w:val="00AB54F0"/>
    <w:rsid w:val="00AB6657"/>
    <w:rsid w:val="00AB7F34"/>
    <w:rsid w:val="00AB7FC2"/>
    <w:rsid w:val="00AC1D5B"/>
    <w:rsid w:val="00AC2B26"/>
    <w:rsid w:val="00AC3A6B"/>
    <w:rsid w:val="00AC4118"/>
    <w:rsid w:val="00AC57E7"/>
    <w:rsid w:val="00AC6F79"/>
    <w:rsid w:val="00AD005B"/>
    <w:rsid w:val="00AD0BD0"/>
    <w:rsid w:val="00AD1391"/>
    <w:rsid w:val="00AD342B"/>
    <w:rsid w:val="00AD3660"/>
    <w:rsid w:val="00AD3F28"/>
    <w:rsid w:val="00AE0FD2"/>
    <w:rsid w:val="00AE396C"/>
    <w:rsid w:val="00AE5D71"/>
    <w:rsid w:val="00AF0418"/>
    <w:rsid w:val="00AF108D"/>
    <w:rsid w:val="00AF1D53"/>
    <w:rsid w:val="00AF2DBA"/>
    <w:rsid w:val="00AF4FDB"/>
    <w:rsid w:val="00AF53E3"/>
    <w:rsid w:val="00AF6E94"/>
    <w:rsid w:val="00B037AD"/>
    <w:rsid w:val="00B03AB9"/>
    <w:rsid w:val="00B04617"/>
    <w:rsid w:val="00B06546"/>
    <w:rsid w:val="00B069A1"/>
    <w:rsid w:val="00B1051C"/>
    <w:rsid w:val="00B13EDB"/>
    <w:rsid w:val="00B14CD3"/>
    <w:rsid w:val="00B21F7B"/>
    <w:rsid w:val="00B22805"/>
    <w:rsid w:val="00B24B63"/>
    <w:rsid w:val="00B26C64"/>
    <w:rsid w:val="00B26CFB"/>
    <w:rsid w:val="00B31347"/>
    <w:rsid w:val="00B329A5"/>
    <w:rsid w:val="00B36947"/>
    <w:rsid w:val="00B375E6"/>
    <w:rsid w:val="00B43A21"/>
    <w:rsid w:val="00B45193"/>
    <w:rsid w:val="00B45C1D"/>
    <w:rsid w:val="00B5389B"/>
    <w:rsid w:val="00B54270"/>
    <w:rsid w:val="00B56166"/>
    <w:rsid w:val="00B62A67"/>
    <w:rsid w:val="00B6488C"/>
    <w:rsid w:val="00B65C25"/>
    <w:rsid w:val="00B6665E"/>
    <w:rsid w:val="00B6698E"/>
    <w:rsid w:val="00B7257E"/>
    <w:rsid w:val="00B741FB"/>
    <w:rsid w:val="00B74283"/>
    <w:rsid w:val="00B751EB"/>
    <w:rsid w:val="00B75ED9"/>
    <w:rsid w:val="00B901BA"/>
    <w:rsid w:val="00B906B7"/>
    <w:rsid w:val="00B92200"/>
    <w:rsid w:val="00B92FBA"/>
    <w:rsid w:val="00B931C7"/>
    <w:rsid w:val="00B95194"/>
    <w:rsid w:val="00B95461"/>
    <w:rsid w:val="00B96492"/>
    <w:rsid w:val="00B96D7C"/>
    <w:rsid w:val="00B976E0"/>
    <w:rsid w:val="00BA2295"/>
    <w:rsid w:val="00BA3287"/>
    <w:rsid w:val="00BA593F"/>
    <w:rsid w:val="00BA5E1C"/>
    <w:rsid w:val="00BA65FF"/>
    <w:rsid w:val="00BA70AE"/>
    <w:rsid w:val="00BA76D9"/>
    <w:rsid w:val="00BB2381"/>
    <w:rsid w:val="00BB4127"/>
    <w:rsid w:val="00BB52A6"/>
    <w:rsid w:val="00BC09D0"/>
    <w:rsid w:val="00BC5256"/>
    <w:rsid w:val="00BD00A6"/>
    <w:rsid w:val="00BD0839"/>
    <w:rsid w:val="00BD10AC"/>
    <w:rsid w:val="00BD2F92"/>
    <w:rsid w:val="00BD72D0"/>
    <w:rsid w:val="00BE0259"/>
    <w:rsid w:val="00BE0C29"/>
    <w:rsid w:val="00BE12BC"/>
    <w:rsid w:val="00BE3EA2"/>
    <w:rsid w:val="00BE75FA"/>
    <w:rsid w:val="00BF0006"/>
    <w:rsid w:val="00BF08B7"/>
    <w:rsid w:val="00BF1555"/>
    <w:rsid w:val="00BF3D89"/>
    <w:rsid w:val="00BF5211"/>
    <w:rsid w:val="00C02E17"/>
    <w:rsid w:val="00C04ACA"/>
    <w:rsid w:val="00C05337"/>
    <w:rsid w:val="00C065C6"/>
    <w:rsid w:val="00C07664"/>
    <w:rsid w:val="00C138DC"/>
    <w:rsid w:val="00C13A48"/>
    <w:rsid w:val="00C15F3A"/>
    <w:rsid w:val="00C22791"/>
    <w:rsid w:val="00C25603"/>
    <w:rsid w:val="00C26DAD"/>
    <w:rsid w:val="00C2702A"/>
    <w:rsid w:val="00C270E7"/>
    <w:rsid w:val="00C31BA5"/>
    <w:rsid w:val="00C3234B"/>
    <w:rsid w:val="00C37748"/>
    <w:rsid w:val="00C40F33"/>
    <w:rsid w:val="00C41881"/>
    <w:rsid w:val="00C42E8E"/>
    <w:rsid w:val="00C43B9A"/>
    <w:rsid w:val="00C43F9C"/>
    <w:rsid w:val="00C4485D"/>
    <w:rsid w:val="00C453B6"/>
    <w:rsid w:val="00C46F31"/>
    <w:rsid w:val="00C4770F"/>
    <w:rsid w:val="00C52F78"/>
    <w:rsid w:val="00C554DD"/>
    <w:rsid w:val="00C5634D"/>
    <w:rsid w:val="00C7005B"/>
    <w:rsid w:val="00C74884"/>
    <w:rsid w:val="00C80A44"/>
    <w:rsid w:val="00C87CE8"/>
    <w:rsid w:val="00C930FB"/>
    <w:rsid w:val="00C93BB1"/>
    <w:rsid w:val="00C94636"/>
    <w:rsid w:val="00C97024"/>
    <w:rsid w:val="00CA14C2"/>
    <w:rsid w:val="00CA273B"/>
    <w:rsid w:val="00CA4888"/>
    <w:rsid w:val="00CB0D3C"/>
    <w:rsid w:val="00CB130B"/>
    <w:rsid w:val="00CB437C"/>
    <w:rsid w:val="00CB726C"/>
    <w:rsid w:val="00CC05B4"/>
    <w:rsid w:val="00CC4228"/>
    <w:rsid w:val="00CC7E4C"/>
    <w:rsid w:val="00CD2083"/>
    <w:rsid w:val="00CD37ED"/>
    <w:rsid w:val="00CD3AA9"/>
    <w:rsid w:val="00CD46B6"/>
    <w:rsid w:val="00CD5759"/>
    <w:rsid w:val="00CD5E78"/>
    <w:rsid w:val="00CD6F08"/>
    <w:rsid w:val="00CD6F0E"/>
    <w:rsid w:val="00CE108F"/>
    <w:rsid w:val="00CE20FE"/>
    <w:rsid w:val="00CE244F"/>
    <w:rsid w:val="00CE49E8"/>
    <w:rsid w:val="00CE636A"/>
    <w:rsid w:val="00CF3E9E"/>
    <w:rsid w:val="00CF7D5F"/>
    <w:rsid w:val="00D06A07"/>
    <w:rsid w:val="00D112E5"/>
    <w:rsid w:val="00D12A42"/>
    <w:rsid w:val="00D1444B"/>
    <w:rsid w:val="00D158C1"/>
    <w:rsid w:val="00D246C7"/>
    <w:rsid w:val="00D2647D"/>
    <w:rsid w:val="00D26D1B"/>
    <w:rsid w:val="00D27F04"/>
    <w:rsid w:val="00D32D90"/>
    <w:rsid w:val="00D3360B"/>
    <w:rsid w:val="00D34209"/>
    <w:rsid w:val="00D3618F"/>
    <w:rsid w:val="00D3685A"/>
    <w:rsid w:val="00D4188E"/>
    <w:rsid w:val="00D41A40"/>
    <w:rsid w:val="00D45132"/>
    <w:rsid w:val="00D46E79"/>
    <w:rsid w:val="00D478CC"/>
    <w:rsid w:val="00D55953"/>
    <w:rsid w:val="00D56DE0"/>
    <w:rsid w:val="00D57B72"/>
    <w:rsid w:val="00D60C47"/>
    <w:rsid w:val="00D61164"/>
    <w:rsid w:val="00D6548D"/>
    <w:rsid w:val="00D703D5"/>
    <w:rsid w:val="00D717DE"/>
    <w:rsid w:val="00D7445F"/>
    <w:rsid w:val="00D745F3"/>
    <w:rsid w:val="00D74718"/>
    <w:rsid w:val="00D80A10"/>
    <w:rsid w:val="00D83F21"/>
    <w:rsid w:val="00D85B8D"/>
    <w:rsid w:val="00D915DE"/>
    <w:rsid w:val="00D95908"/>
    <w:rsid w:val="00D95C7A"/>
    <w:rsid w:val="00D966FF"/>
    <w:rsid w:val="00D97384"/>
    <w:rsid w:val="00D97A8B"/>
    <w:rsid w:val="00D97F37"/>
    <w:rsid w:val="00DA0E91"/>
    <w:rsid w:val="00DA1BD0"/>
    <w:rsid w:val="00DA3F5F"/>
    <w:rsid w:val="00DA49BF"/>
    <w:rsid w:val="00DA68F3"/>
    <w:rsid w:val="00DA702C"/>
    <w:rsid w:val="00DB172B"/>
    <w:rsid w:val="00DB217D"/>
    <w:rsid w:val="00DB40C2"/>
    <w:rsid w:val="00DB7E1A"/>
    <w:rsid w:val="00DC165C"/>
    <w:rsid w:val="00DC2FA1"/>
    <w:rsid w:val="00DC533B"/>
    <w:rsid w:val="00DD2D07"/>
    <w:rsid w:val="00DE55C6"/>
    <w:rsid w:val="00E005CA"/>
    <w:rsid w:val="00E006BB"/>
    <w:rsid w:val="00E12527"/>
    <w:rsid w:val="00E13331"/>
    <w:rsid w:val="00E14503"/>
    <w:rsid w:val="00E159C8"/>
    <w:rsid w:val="00E17CF5"/>
    <w:rsid w:val="00E228A4"/>
    <w:rsid w:val="00E22ABA"/>
    <w:rsid w:val="00E24D7C"/>
    <w:rsid w:val="00E2633D"/>
    <w:rsid w:val="00E319F7"/>
    <w:rsid w:val="00E32580"/>
    <w:rsid w:val="00E34332"/>
    <w:rsid w:val="00E3582F"/>
    <w:rsid w:val="00E402CF"/>
    <w:rsid w:val="00E4100A"/>
    <w:rsid w:val="00E43477"/>
    <w:rsid w:val="00E43C22"/>
    <w:rsid w:val="00E4512C"/>
    <w:rsid w:val="00E566D0"/>
    <w:rsid w:val="00E56FA8"/>
    <w:rsid w:val="00E6588F"/>
    <w:rsid w:val="00E65926"/>
    <w:rsid w:val="00E65AB2"/>
    <w:rsid w:val="00E77297"/>
    <w:rsid w:val="00E77F6B"/>
    <w:rsid w:val="00E80384"/>
    <w:rsid w:val="00E82149"/>
    <w:rsid w:val="00E8336C"/>
    <w:rsid w:val="00E86F1D"/>
    <w:rsid w:val="00E914E7"/>
    <w:rsid w:val="00E91C58"/>
    <w:rsid w:val="00E92F28"/>
    <w:rsid w:val="00E930D2"/>
    <w:rsid w:val="00E96181"/>
    <w:rsid w:val="00EA21E9"/>
    <w:rsid w:val="00EA3D71"/>
    <w:rsid w:val="00EA6585"/>
    <w:rsid w:val="00EB1DBE"/>
    <w:rsid w:val="00EB3282"/>
    <w:rsid w:val="00EB3B81"/>
    <w:rsid w:val="00EB428C"/>
    <w:rsid w:val="00EB59FF"/>
    <w:rsid w:val="00EB5DB6"/>
    <w:rsid w:val="00EC5423"/>
    <w:rsid w:val="00ED28E3"/>
    <w:rsid w:val="00ED31CF"/>
    <w:rsid w:val="00ED729E"/>
    <w:rsid w:val="00ED7D7C"/>
    <w:rsid w:val="00EE0B7F"/>
    <w:rsid w:val="00EE3392"/>
    <w:rsid w:val="00EE34E1"/>
    <w:rsid w:val="00EE4F5F"/>
    <w:rsid w:val="00EE54AB"/>
    <w:rsid w:val="00EE5626"/>
    <w:rsid w:val="00EF18CA"/>
    <w:rsid w:val="00EF4F3D"/>
    <w:rsid w:val="00F00B21"/>
    <w:rsid w:val="00F04055"/>
    <w:rsid w:val="00F07318"/>
    <w:rsid w:val="00F13618"/>
    <w:rsid w:val="00F1410E"/>
    <w:rsid w:val="00F17217"/>
    <w:rsid w:val="00F237ED"/>
    <w:rsid w:val="00F24423"/>
    <w:rsid w:val="00F245FC"/>
    <w:rsid w:val="00F24FAF"/>
    <w:rsid w:val="00F25B8B"/>
    <w:rsid w:val="00F2655B"/>
    <w:rsid w:val="00F3300E"/>
    <w:rsid w:val="00F34787"/>
    <w:rsid w:val="00F36D88"/>
    <w:rsid w:val="00F435C6"/>
    <w:rsid w:val="00F455FE"/>
    <w:rsid w:val="00F51261"/>
    <w:rsid w:val="00F579F3"/>
    <w:rsid w:val="00F60191"/>
    <w:rsid w:val="00F6157C"/>
    <w:rsid w:val="00F6340B"/>
    <w:rsid w:val="00F65589"/>
    <w:rsid w:val="00F71046"/>
    <w:rsid w:val="00F73294"/>
    <w:rsid w:val="00F74934"/>
    <w:rsid w:val="00F7573A"/>
    <w:rsid w:val="00F75B7C"/>
    <w:rsid w:val="00F81109"/>
    <w:rsid w:val="00F83184"/>
    <w:rsid w:val="00F85326"/>
    <w:rsid w:val="00F8664F"/>
    <w:rsid w:val="00F916F1"/>
    <w:rsid w:val="00F931CB"/>
    <w:rsid w:val="00F94F71"/>
    <w:rsid w:val="00F9575A"/>
    <w:rsid w:val="00F959D0"/>
    <w:rsid w:val="00FA2936"/>
    <w:rsid w:val="00FA2FC6"/>
    <w:rsid w:val="00FA55F9"/>
    <w:rsid w:val="00FB097C"/>
    <w:rsid w:val="00FB225D"/>
    <w:rsid w:val="00FB2AFB"/>
    <w:rsid w:val="00FB2BBD"/>
    <w:rsid w:val="00FB39AE"/>
    <w:rsid w:val="00FB4376"/>
    <w:rsid w:val="00FB610F"/>
    <w:rsid w:val="00FB6DDD"/>
    <w:rsid w:val="00FB7254"/>
    <w:rsid w:val="00FC025C"/>
    <w:rsid w:val="00FC04BA"/>
    <w:rsid w:val="00FC3883"/>
    <w:rsid w:val="00FC436D"/>
    <w:rsid w:val="00FC4C74"/>
    <w:rsid w:val="00FD0B12"/>
    <w:rsid w:val="00FD200B"/>
    <w:rsid w:val="00FD2FE0"/>
    <w:rsid w:val="00FE125F"/>
    <w:rsid w:val="00FE34EB"/>
    <w:rsid w:val="00FE3A7C"/>
    <w:rsid w:val="00FE51E7"/>
    <w:rsid w:val="00FF5A47"/>
    <w:rsid w:val="00FF6EAA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3AEB"/>
  <w15:chartTrackingRefBased/>
  <w15:docId w15:val="{33D4F976-4684-4F94-AD03-06F05B9C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579F3"/>
  </w:style>
  <w:style w:type="paragraph" w:styleId="Pealkiri1">
    <w:name w:val="heading 1"/>
    <w:basedOn w:val="Normaallaad"/>
    <w:next w:val="Normaallaad"/>
    <w:link w:val="Pealkiri1Mrk"/>
    <w:uiPriority w:val="9"/>
    <w:qFormat/>
    <w:rsid w:val="00442A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C4E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14503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14503"/>
    <w:pPr>
      <w:ind w:left="720"/>
      <w:contextualSpacing/>
    </w:pPr>
  </w:style>
  <w:style w:type="paragraph" w:customStyle="1" w:styleId="Pealkiri31">
    <w:name w:val="Pealkiri 31"/>
    <w:basedOn w:val="Normaallaad"/>
    <w:next w:val="Normaallaad"/>
    <w:uiPriority w:val="9"/>
    <w:semiHidden/>
    <w:unhideWhenUsed/>
    <w:qFormat/>
    <w:rsid w:val="00E14503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14:ligatures w14:val="none"/>
    </w:rPr>
  </w:style>
  <w:style w:type="numbering" w:customStyle="1" w:styleId="Loendita1">
    <w:name w:val="Loendita1"/>
    <w:next w:val="Loendita"/>
    <w:uiPriority w:val="99"/>
    <w:semiHidden/>
    <w:unhideWhenUsed/>
    <w:rsid w:val="00E14503"/>
  </w:style>
  <w:style w:type="paragraph" w:styleId="Pis">
    <w:name w:val="header"/>
    <w:basedOn w:val="Normaallaad"/>
    <w:link w:val="PisMrk"/>
    <w:uiPriority w:val="99"/>
    <w:unhideWhenUsed/>
    <w:rsid w:val="00E1450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isMrk">
    <w:name w:val="Päis Märk"/>
    <w:basedOn w:val="Liguvaikefont"/>
    <w:link w:val="Pis"/>
    <w:uiPriority w:val="99"/>
    <w:rsid w:val="00E14503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1450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JalusMrk">
    <w:name w:val="Jalus Märk"/>
    <w:basedOn w:val="Liguvaikefont"/>
    <w:link w:val="Jalus"/>
    <w:uiPriority w:val="99"/>
    <w:rsid w:val="00E14503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E14503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E1450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14503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1450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1450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14503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4503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4503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Hperlink1">
    <w:name w:val="Hüperlink1"/>
    <w:basedOn w:val="Liguvaikefont"/>
    <w:uiPriority w:val="99"/>
    <w:unhideWhenUsed/>
    <w:rsid w:val="00E14503"/>
    <w:rPr>
      <w:color w:val="0563C1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14503"/>
    <w:rPr>
      <w:color w:val="605E5C"/>
      <w:shd w:val="clear" w:color="auto" w:fill="E1DFDD"/>
    </w:rPr>
  </w:style>
  <w:style w:type="character" w:customStyle="1" w:styleId="Klastatudhperlink1">
    <w:name w:val="Külastatud hüperlink1"/>
    <w:basedOn w:val="Liguvaikefont"/>
    <w:uiPriority w:val="99"/>
    <w:semiHidden/>
    <w:unhideWhenUsed/>
    <w:rsid w:val="00E14503"/>
    <w:rPr>
      <w:color w:val="954F72"/>
      <w:u w:val="single"/>
    </w:rPr>
  </w:style>
  <w:style w:type="character" w:styleId="Allmrkuseviide">
    <w:name w:val="footnote reference"/>
    <w:basedOn w:val="Liguvaikefont"/>
    <w:uiPriority w:val="99"/>
    <w:semiHidden/>
    <w:unhideWhenUsed/>
    <w:rsid w:val="00E14503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E14503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14503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E14503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E14503"/>
    <w:rPr>
      <w:color w:val="954F72" w:themeColor="followedHyperlink"/>
      <w:u w:val="single"/>
    </w:rPr>
  </w:style>
  <w:style w:type="character" w:customStyle="1" w:styleId="Pealkiri3Mrk1">
    <w:name w:val="Pealkiri 3 Märk1"/>
    <w:basedOn w:val="Liguvaikefont"/>
    <w:uiPriority w:val="9"/>
    <w:semiHidden/>
    <w:rsid w:val="00E145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C4E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42A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52826-FE85-4CA4-8715-EF6EC622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13</Pages>
  <Words>5359</Words>
  <Characters>31087</Characters>
  <Application>Microsoft Office Word</Application>
  <DocSecurity>0</DocSecurity>
  <Lines>259</Lines>
  <Paragraphs>72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Ando</dc:creator>
  <cp:keywords/>
  <dc:description/>
  <cp:lastModifiedBy>Katariina Kärsten</cp:lastModifiedBy>
  <cp:revision>27</cp:revision>
  <dcterms:created xsi:type="dcterms:W3CDTF">2024-01-25T08:17:00Z</dcterms:created>
  <dcterms:modified xsi:type="dcterms:W3CDTF">2024-02-16T07:15:00Z</dcterms:modified>
</cp:coreProperties>
</file>